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55AF0"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42EE7577" w14:textId="77777777"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EF4A5F">
        <w:rPr>
          <w:rFonts w:ascii="GHEA Grapalat" w:hAnsi="GHEA Grapalat"/>
          <w:i w:val="0"/>
          <w:sz w:val="24"/>
          <w:szCs w:val="24"/>
        </w:rPr>
        <w:t>СРОЧНЫЙ ОТКРЫТОМ КОНКУРСЕ</w:t>
      </w:r>
    </w:p>
    <w:p w14:paraId="511D2C9F"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6745BA28" w14:textId="0AC0A5B7" w:rsidR="00EF4A5F" w:rsidRPr="00DD7A33" w:rsidRDefault="00EF4A5F" w:rsidP="00EF4A5F">
      <w:pPr>
        <w:pStyle w:val="BodyTextIndent"/>
        <w:widowControl w:val="0"/>
        <w:ind w:firstLine="709"/>
        <w:jc w:val="center"/>
        <w:rPr>
          <w:rFonts w:ascii="GHEA Grapalat" w:hAnsi="GHEA Grapalat"/>
          <w:i w:val="0"/>
          <w:sz w:val="24"/>
          <w:szCs w:val="24"/>
          <w:lang w:val="hy-AM"/>
        </w:rPr>
      </w:pPr>
      <w:r w:rsidRPr="00EF4A5F">
        <w:rPr>
          <w:rFonts w:ascii="GHEA Grapalat" w:hAnsi="GHEA Grapalat"/>
          <w:i w:val="0"/>
          <w:sz w:val="24"/>
          <w:szCs w:val="24"/>
        </w:rPr>
        <w:t>Настоящий текст объявления утвержден Решением Оценочной Комиссии от 2</w:t>
      </w:r>
      <w:r w:rsidR="00DD7A33">
        <w:rPr>
          <w:rFonts w:ascii="GHEA Grapalat" w:hAnsi="GHEA Grapalat"/>
          <w:i w:val="0"/>
          <w:sz w:val="24"/>
          <w:szCs w:val="24"/>
          <w:lang w:val="hy-AM"/>
        </w:rPr>
        <w:t>9</w:t>
      </w:r>
      <w:r w:rsidRPr="00EF4A5F">
        <w:rPr>
          <w:rFonts w:ascii="GHEA Grapalat" w:hAnsi="GHEA Grapalat"/>
          <w:i w:val="0"/>
          <w:sz w:val="24"/>
          <w:szCs w:val="24"/>
        </w:rPr>
        <w:t xml:space="preserve">.07.2025 года N </w:t>
      </w:r>
      <w:r w:rsidR="00DD7A33">
        <w:rPr>
          <w:rFonts w:ascii="GHEA Grapalat" w:hAnsi="GHEA Grapalat"/>
          <w:i w:val="0"/>
          <w:sz w:val="24"/>
          <w:szCs w:val="24"/>
          <w:lang w:val="hy-AM"/>
        </w:rPr>
        <w:t>1</w:t>
      </w:r>
    </w:p>
    <w:p w14:paraId="79038E08" w14:textId="77777777" w:rsidR="00EF4A5F" w:rsidRPr="00DD7A33" w:rsidRDefault="00EF4A5F" w:rsidP="00EF4A5F">
      <w:pPr>
        <w:pStyle w:val="BodyTextIndent"/>
        <w:widowControl w:val="0"/>
        <w:spacing w:line="240" w:lineRule="auto"/>
        <w:ind w:firstLine="709"/>
        <w:jc w:val="center"/>
        <w:rPr>
          <w:rFonts w:ascii="GHEA Grapalat" w:hAnsi="GHEA Grapalat"/>
          <w:i w:val="0"/>
          <w:sz w:val="24"/>
          <w:szCs w:val="24"/>
        </w:rPr>
      </w:pPr>
      <w:r w:rsidRPr="00EF4A5F">
        <w:rPr>
          <w:rFonts w:ascii="GHEA Grapalat" w:hAnsi="GHEA Grapalat"/>
          <w:i w:val="0"/>
          <w:sz w:val="24"/>
          <w:szCs w:val="24"/>
        </w:rPr>
        <w:t xml:space="preserve">Код процедуры </w:t>
      </w:r>
      <w:r w:rsidRPr="00EF4A5F">
        <w:rPr>
          <w:rFonts w:ascii="Arial" w:hAnsi="Arial" w:cs="Arial"/>
          <w:b/>
          <w:i w:val="0"/>
          <w:sz w:val="24"/>
          <w:szCs w:val="24"/>
          <w:lang w:val="af-ZA"/>
        </w:rPr>
        <w:t>ԳՀ-ՀԲՄԽԾՁԲ-2025/03</w:t>
      </w:r>
    </w:p>
    <w:p w14:paraId="186CD2A1" w14:textId="77777777" w:rsidR="00EF4A5F" w:rsidRPr="00DD7A33" w:rsidRDefault="00EF4A5F" w:rsidP="00EF4A5F">
      <w:pPr>
        <w:pStyle w:val="BodyTextIndent"/>
        <w:widowControl w:val="0"/>
        <w:spacing w:line="240" w:lineRule="auto"/>
        <w:ind w:firstLine="709"/>
        <w:jc w:val="left"/>
        <w:rPr>
          <w:rFonts w:ascii="GHEA Grapalat" w:hAnsi="GHEA Grapalat"/>
          <w:i w:val="0"/>
          <w:sz w:val="24"/>
          <w:szCs w:val="24"/>
        </w:rPr>
      </w:pPr>
    </w:p>
    <w:p w14:paraId="21D9186C" w14:textId="77777777" w:rsidR="00EF4A5F" w:rsidRPr="00EF4A5F" w:rsidRDefault="00EF4A5F" w:rsidP="00EF4A5F">
      <w:pPr>
        <w:pStyle w:val="BodyTextIndent"/>
        <w:widowControl w:val="0"/>
        <w:spacing w:after="160" w:line="240" w:lineRule="auto"/>
        <w:ind w:firstLine="567"/>
        <w:rPr>
          <w:rFonts w:ascii="GHEA Grapalat" w:hAnsi="GHEA Grapalat"/>
          <w:i w:val="0"/>
          <w:spacing w:val="6"/>
          <w:sz w:val="24"/>
          <w:szCs w:val="24"/>
        </w:rPr>
      </w:pPr>
      <w:r w:rsidRPr="00EF4A5F">
        <w:rPr>
          <w:rFonts w:ascii="GHEA Grapalat" w:hAnsi="GHEA Grapalat"/>
          <w:i w:val="0"/>
          <w:spacing w:val="6"/>
          <w:sz w:val="24"/>
          <w:szCs w:val="24"/>
        </w:rPr>
        <w:t xml:space="preserve">Заказчик </w:t>
      </w:r>
      <w:proofErr w:type="spellStart"/>
      <w:r w:rsidRPr="00EF4A5F">
        <w:rPr>
          <w:rFonts w:ascii="GHEA Grapalat" w:hAnsi="GHEA Grapalat"/>
          <w:i w:val="0"/>
          <w:spacing w:val="6"/>
          <w:sz w:val="24"/>
          <w:szCs w:val="24"/>
        </w:rPr>
        <w:t>Гарнинский</w:t>
      </w:r>
      <w:proofErr w:type="spellEnd"/>
      <w:r w:rsidRPr="00EF4A5F">
        <w:rPr>
          <w:rFonts w:ascii="GHEA Grapalat" w:hAnsi="GHEA Grapalat"/>
          <w:i w:val="0"/>
          <w:spacing w:val="6"/>
          <w:sz w:val="24"/>
          <w:szCs w:val="24"/>
        </w:rPr>
        <w:t xml:space="preserve"> муниципалитет, находящийся по адресу: </w:t>
      </w:r>
      <w:proofErr w:type="spellStart"/>
      <w:r w:rsidRPr="00EF4A5F">
        <w:rPr>
          <w:rFonts w:ascii="GHEA Grapalat" w:hAnsi="GHEA Grapalat"/>
          <w:i w:val="0"/>
          <w:spacing w:val="6"/>
          <w:sz w:val="24"/>
          <w:szCs w:val="24"/>
        </w:rPr>
        <w:t>Котайкский</w:t>
      </w:r>
      <w:proofErr w:type="spellEnd"/>
      <w:r w:rsidRPr="00EF4A5F">
        <w:rPr>
          <w:rFonts w:ascii="GHEA Grapalat" w:hAnsi="GHEA Grapalat"/>
          <w:i w:val="0"/>
          <w:spacing w:val="6"/>
          <w:sz w:val="24"/>
          <w:szCs w:val="24"/>
        </w:rPr>
        <w:t xml:space="preserve"> марз, Гарни, Шаумян 4, объявляет открытый конкурс, который проводится одним этапом.</w:t>
      </w:r>
    </w:p>
    <w:p w14:paraId="208AA7FA"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025AD2E7" w14:textId="77777777" w:rsidR="00341A74" w:rsidRPr="003A1EBB" w:rsidRDefault="00EF4A5F" w:rsidP="00B46D58">
      <w:pPr>
        <w:pStyle w:val="BodyTextIndent"/>
        <w:widowControl w:val="0"/>
        <w:spacing w:line="240" w:lineRule="auto"/>
        <w:ind w:firstLine="0"/>
        <w:rPr>
          <w:rFonts w:ascii="GHEA Grapalat" w:hAnsi="GHEA Grapalat"/>
          <w:i w:val="0"/>
          <w:sz w:val="24"/>
          <w:szCs w:val="24"/>
        </w:rPr>
      </w:pPr>
      <w:r w:rsidRPr="00EF4A5F">
        <w:rPr>
          <w:rFonts w:ascii="GHEA Grapalat" w:hAnsi="GHEA Grapalat"/>
          <w:b/>
          <w:i w:val="0"/>
          <w:sz w:val="24"/>
          <w:szCs w:val="24"/>
        </w:rPr>
        <w:t>консалтинговые услуги по закупкам</w:t>
      </w:r>
      <w:r w:rsidR="00782D60">
        <w:rPr>
          <w:rFonts w:ascii="GHEA Grapalat" w:hAnsi="GHEA Grapalat"/>
          <w:i w:val="0"/>
          <w:sz w:val="24"/>
          <w:szCs w:val="24"/>
        </w:rPr>
        <w:t xml:space="preserve"> (далее — договор).</w:t>
      </w:r>
    </w:p>
    <w:p w14:paraId="71599A6B"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1585E50D" w14:textId="77777777" w:rsidR="008B069D" w:rsidRDefault="00052084" w:rsidP="00B46D58">
      <w:pPr>
        <w:pStyle w:val="BodyTextIndent"/>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CB0D699"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725923C"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767DBCB" w14:textId="663C971B" w:rsidR="00EF4A5F" w:rsidRPr="00F1493E" w:rsidRDefault="00EF4A5F" w:rsidP="00EF4A5F">
      <w:pPr>
        <w:pStyle w:val="BodyTextIndent"/>
        <w:widowControl w:val="0"/>
        <w:spacing w:line="240" w:lineRule="auto"/>
        <w:ind w:firstLine="567"/>
        <w:rPr>
          <w:rFonts w:ascii="GHEA Grapalat" w:hAnsi="GHEA Grapalat"/>
          <w:i w:val="0"/>
        </w:rPr>
      </w:pPr>
      <w:r w:rsidRPr="00F1493E">
        <w:rPr>
          <w:rFonts w:ascii="GHEA Grapalat" w:hAnsi="GHEA Grapalat"/>
          <w:i w:val="0"/>
        </w:rPr>
        <w:t>Заявки на настоящую процедуру необходимо подавать по адресу</w:t>
      </w:r>
      <w:r w:rsidRPr="00F1493E">
        <w:rPr>
          <w:rFonts w:ascii="GHEA Grapalat" w:hAnsi="GHEA Grapalat"/>
          <w:i w:val="0"/>
          <w:spacing w:val="6"/>
        </w:rPr>
        <w:t xml:space="preserve"> </w:t>
      </w:r>
      <w:proofErr w:type="spellStart"/>
      <w:r w:rsidRPr="00F1493E">
        <w:rPr>
          <w:rFonts w:ascii="GHEA Grapalat" w:hAnsi="GHEA Grapalat"/>
          <w:b/>
          <w:i w:val="0"/>
          <w:lang w:bidi="ar-SA"/>
        </w:rPr>
        <w:t>Котайкский</w:t>
      </w:r>
      <w:proofErr w:type="spellEnd"/>
      <w:r w:rsidRPr="00F1493E">
        <w:rPr>
          <w:rFonts w:ascii="GHEA Grapalat" w:hAnsi="GHEA Grapalat"/>
          <w:b/>
          <w:i w:val="0"/>
          <w:lang w:bidi="ar-SA"/>
        </w:rPr>
        <w:t xml:space="preserve"> марз, Гарни, Шаумян 4</w:t>
      </w:r>
      <w:r w:rsidRPr="00F1493E">
        <w:rPr>
          <w:rFonts w:ascii="GHEA Grapalat" w:hAnsi="GHEA Grapalat"/>
          <w:b/>
          <w:i w:val="0"/>
        </w:rPr>
        <w:t xml:space="preserve"> </w:t>
      </w:r>
      <w:r w:rsidRPr="00F1493E">
        <w:rPr>
          <w:rFonts w:ascii="GHEA Grapalat" w:hAnsi="GHEA Grapalat"/>
          <w:i w:val="0"/>
        </w:rPr>
        <w:t>в документарной форме, д</w:t>
      </w:r>
      <w:r w:rsidRPr="00F1493E">
        <w:rPr>
          <w:rFonts w:ascii="GHEA Grapalat" w:hAnsi="GHEA Grapalat"/>
          <w:b/>
          <w:i w:val="0"/>
        </w:rPr>
        <w:t>о 1</w:t>
      </w:r>
      <w:r w:rsidRPr="00EF4A5F">
        <w:rPr>
          <w:rFonts w:ascii="GHEA Grapalat" w:hAnsi="GHEA Grapalat"/>
          <w:b/>
          <w:i w:val="0"/>
        </w:rPr>
        <w:t>2</w:t>
      </w:r>
      <w:r w:rsidRPr="00F1493E">
        <w:rPr>
          <w:rFonts w:ascii="GHEA Grapalat" w:hAnsi="GHEA Grapalat"/>
          <w:b/>
          <w:i w:val="0"/>
        </w:rPr>
        <w:t xml:space="preserve">:00 </w:t>
      </w:r>
      <w:proofErr w:type="gramStart"/>
      <w:r w:rsidRPr="00F1493E">
        <w:rPr>
          <w:rFonts w:ascii="GHEA Grapalat" w:hAnsi="GHEA Grapalat"/>
          <w:b/>
          <w:i w:val="0"/>
        </w:rPr>
        <w:t xml:space="preserve">часов </w:t>
      </w:r>
      <w:r w:rsidRPr="00121D15">
        <w:rPr>
          <w:rFonts w:ascii="GHEA Grapalat" w:hAnsi="GHEA Grapalat"/>
          <w:b/>
          <w:i w:val="0"/>
        </w:rPr>
        <w:t xml:space="preserve"> </w:t>
      </w:r>
      <w:r w:rsidR="00DD7A33">
        <w:rPr>
          <w:rFonts w:ascii="GHEA Grapalat" w:hAnsi="GHEA Grapalat"/>
          <w:b/>
          <w:i w:val="0"/>
        </w:rPr>
        <w:t>10</w:t>
      </w:r>
      <w:proofErr w:type="gramEnd"/>
      <w:r w:rsidR="00DD7A33">
        <w:rPr>
          <w:rFonts w:ascii="GHEA Grapalat" w:hAnsi="GHEA Grapalat"/>
          <w:b/>
          <w:i w:val="0"/>
        </w:rPr>
        <w:t xml:space="preserve">-го </w:t>
      </w:r>
      <w:r w:rsidRPr="00F1493E">
        <w:rPr>
          <w:rFonts w:ascii="GHEA Grapalat" w:hAnsi="GHEA Grapalat"/>
          <w:b/>
          <w:i w:val="0"/>
        </w:rPr>
        <w:t>дня со дня опубликования настоящего объявления.</w:t>
      </w:r>
      <w:r w:rsidRPr="00F1493E">
        <w:rPr>
          <w:rFonts w:ascii="GHEA Grapalat" w:hAnsi="GHEA Grapalat"/>
          <w:i w:val="0"/>
        </w:rPr>
        <w:t xml:space="preserve"> Кроме армянского языка заявки могут быть поданы также на английском или русском языке.</w:t>
      </w:r>
    </w:p>
    <w:p w14:paraId="2667C5FA" w14:textId="77777777" w:rsidR="00EF4A5F" w:rsidRPr="00F1493E" w:rsidRDefault="00EF4A5F" w:rsidP="00EF4A5F">
      <w:pPr>
        <w:pStyle w:val="BodyTextIndent"/>
        <w:widowControl w:val="0"/>
        <w:spacing w:line="240" w:lineRule="auto"/>
        <w:ind w:firstLine="567"/>
        <w:rPr>
          <w:rFonts w:ascii="GHEA Grapalat" w:hAnsi="GHEA Grapalat"/>
          <w:i w:val="0"/>
        </w:rPr>
      </w:pPr>
      <w:r w:rsidRPr="00F1493E">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7622C961" w14:textId="77777777" w:rsidR="00EF4A5F" w:rsidRPr="00F1493E" w:rsidRDefault="00EF4A5F" w:rsidP="00EF4A5F">
      <w:pPr>
        <w:ind w:firstLine="567"/>
        <w:jc w:val="both"/>
        <w:rPr>
          <w:rFonts w:ascii="GHEA Grapalat" w:hAnsi="GHEA Grapalat"/>
          <w:b/>
          <w:sz w:val="20"/>
          <w:szCs w:val="20"/>
          <w:lang w:bidi="ar-SA"/>
        </w:rPr>
      </w:pPr>
      <w:r w:rsidRPr="00F1493E">
        <w:rPr>
          <w:rFonts w:ascii="GHEA Grapalat" w:hAnsi="GHEA Grapalat"/>
          <w:sz w:val="20"/>
          <w:szCs w:val="20"/>
        </w:rPr>
        <w:t xml:space="preserve">Вскрытие заявок будет </w:t>
      </w:r>
      <w:proofErr w:type="spellStart"/>
      <w:r w:rsidRPr="00F1493E">
        <w:rPr>
          <w:rFonts w:ascii="GHEA Grapalat" w:hAnsi="GHEA Grapalat"/>
          <w:sz w:val="20"/>
          <w:szCs w:val="20"/>
        </w:rPr>
        <w:t>пр</w:t>
      </w:r>
      <w:proofErr w:type="spellEnd"/>
      <w:r w:rsidRPr="00071F13">
        <w:rPr>
          <w:rFonts w:ascii="GHEA Grapalat" w:hAnsi="GHEA Grapalat"/>
          <w:sz w:val="20"/>
          <w:szCs w:val="20"/>
        </w:rPr>
        <w:t xml:space="preserve"> </w:t>
      </w:r>
      <w:r w:rsidRPr="00DD7A33">
        <w:rPr>
          <w:rFonts w:ascii="GHEA Grapalat" w:hAnsi="GHEA Grapalat"/>
          <w:b/>
          <w:sz w:val="20"/>
          <w:szCs w:val="20"/>
        </w:rPr>
        <w:t>08</w:t>
      </w:r>
      <w:r w:rsidRPr="00634A76">
        <w:rPr>
          <w:rFonts w:ascii="GHEA Grapalat" w:hAnsi="GHEA Grapalat"/>
          <w:b/>
          <w:sz w:val="20"/>
          <w:szCs w:val="20"/>
        </w:rPr>
        <w:t>.</w:t>
      </w:r>
      <w:r w:rsidRPr="00DD7A33">
        <w:rPr>
          <w:rFonts w:ascii="GHEA Grapalat" w:hAnsi="GHEA Grapalat"/>
          <w:b/>
          <w:sz w:val="20"/>
          <w:szCs w:val="20"/>
        </w:rPr>
        <w:t>08</w:t>
      </w:r>
      <w:r w:rsidRPr="00F1493E">
        <w:rPr>
          <w:rFonts w:ascii="GHEA Grapalat" w:hAnsi="GHEA Grapalat"/>
          <w:b/>
          <w:sz w:val="20"/>
          <w:szCs w:val="20"/>
          <w:lang w:val="hy-AM"/>
        </w:rPr>
        <w:t>.202</w:t>
      </w:r>
      <w:r w:rsidRPr="00344C5F">
        <w:rPr>
          <w:rFonts w:ascii="GHEA Grapalat" w:hAnsi="GHEA Grapalat"/>
          <w:b/>
          <w:sz w:val="20"/>
          <w:szCs w:val="20"/>
          <w:lang w:val="hy-AM"/>
        </w:rPr>
        <w:t>5</w:t>
      </w:r>
      <w:r w:rsidRPr="00F1493E">
        <w:rPr>
          <w:rFonts w:ascii="GHEA Grapalat" w:hAnsi="GHEA Grapalat"/>
          <w:b/>
          <w:sz w:val="20"/>
          <w:szCs w:val="20"/>
        </w:rPr>
        <w:t>.</w:t>
      </w:r>
      <w:r w:rsidRPr="00F1493E">
        <w:rPr>
          <w:rFonts w:ascii="GHEA Grapalat" w:hAnsi="GHEA Grapalat"/>
          <w:sz w:val="20"/>
          <w:szCs w:val="20"/>
          <w:lang w:val="hy-AM"/>
        </w:rPr>
        <w:t xml:space="preserve"> </w:t>
      </w:r>
      <w:r w:rsidRPr="00F1493E">
        <w:rPr>
          <w:rFonts w:ascii="GHEA Grapalat" w:hAnsi="GHEA Grapalat"/>
          <w:sz w:val="20"/>
          <w:szCs w:val="20"/>
        </w:rPr>
        <w:t>Для получения дополнительной информации, связанной с настоящим</w:t>
      </w:r>
      <w:r w:rsidRPr="00F1493E">
        <w:rPr>
          <w:rFonts w:ascii="Courier New" w:hAnsi="Courier New" w:cs="Courier New"/>
          <w:sz w:val="20"/>
          <w:szCs w:val="20"/>
          <w:lang w:val="en-US"/>
        </w:rPr>
        <w:t> </w:t>
      </w:r>
      <w:r w:rsidRPr="00F1493E">
        <w:rPr>
          <w:rFonts w:ascii="GHEA Grapalat" w:hAnsi="GHEA Grapalat"/>
          <w:sz w:val="20"/>
          <w:szCs w:val="20"/>
        </w:rPr>
        <w:t xml:space="preserve">объявлением, можете обратиться к секретарю Оценочной комиссии </w:t>
      </w:r>
      <w:r w:rsidRPr="00F1493E">
        <w:rPr>
          <w:rFonts w:ascii="GHEA Grapalat" w:hAnsi="GHEA Grapalat"/>
          <w:b/>
          <w:sz w:val="20"/>
          <w:szCs w:val="20"/>
          <w:u w:val="single"/>
          <w:lang w:bidi="ar-SA"/>
        </w:rPr>
        <w:t xml:space="preserve">А. </w:t>
      </w:r>
      <w:proofErr w:type="spellStart"/>
      <w:r w:rsidRPr="00F1493E">
        <w:rPr>
          <w:rFonts w:ascii="GHEA Grapalat" w:hAnsi="GHEA Grapalat"/>
          <w:b/>
          <w:sz w:val="20"/>
          <w:szCs w:val="20"/>
          <w:u w:val="single"/>
          <w:lang w:bidi="ar-SA"/>
        </w:rPr>
        <w:t>Николаян</w:t>
      </w:r>
      <w:proofErr w:type="spellEnd"/>
    </w:p>
    <w:p w14:paraId="2F948BF8" w14:textId="77777777" w:rsidR="00EF4A5F" w:rsidRPr="00F1493E" w:rsidRDefault="00EF4A5F" w:rsidP="00EF4A5F">
      <w:pPr>
        <w:ind w:firstLine="709"/>
        <w:jc w:val="both"/>
        <w:rPr>
          <w:rFonts w:ascii="GHEA Grapalat" w:hAnsi="GHEA Grapalat" w:cs="Arial"/>
          <w:b/>
          <w:i/>
          <w:sz w:val="20"/>
          <w:szCs w:val="20"/>
          <w:lang w:val="af-ZA" w:bidi="ar-SA"/>
        </w:rPr>
      </w:pPr>
      <w:proofErr w:type="gramStart"/>
      <w:r w:rsidRPr="00F1493E">
        <w:rPr>
          <w:rFonts w:ascii="GHEA Grapalat" w:hAnsi="GHEA Grapalat"/>
          <w:b/>
          <w:sz w:val="20"/>
          <w:szCs w:val="20"/>
          <w:lang w:bidi="ar-SA"/>
        </w:rPr>
        <w:t xml:space="preserve">Телефон  </w:t>
      </w:r>
      <w:r w:rsidRPr="00F1493E">
        <w:rPr>
          <w:rFonts w:ascii="GHEA Grapalat" w:hAnsi="GHEA Grapalat" w:cs="Arial"/>
          <w:b/>
          <w:i/>
          <w:sz w:val="20"/>
          <w:szCs w:val="20"/>
          <w:lang w:val="af-ZA" w:bidi="ar-SA"/>
        </w:rPr>
        <w:t>098680128</w:t>
      </w:r>
      <w:proofErr w:type="gramEnd"/>
    </w:p>
    <w:p w14:paraId="70CA7AFD" w14:textId="77777777" w:rsidR="00EF4A5F" w:rsidRPr="00F1493E" w:rsidRDefault="00EF4A5F" w:rsidP="00EF4A5F">
      <w:pPr>
        <w:ind w:firstLine="567"/>
        <w:jc w:val="both"/>
        <w:rPr>
          <w:rFonts w:ascii="GHEA Grapalat" w:hAnsi="GHEA Grapalat"/>
          <w:b/>
          <w:sz w:val="20"/>
          <w:szCs w:val="20"/>
          <w:lang w:bidi="ar-SA"/>
        </w:rPr>
      </w:pPr>
      <w:r w:rsidRPr="00F1493E">
        <w:rPr>
          <w:rFonts w:ascii="GHEA Grapalat" w:hAnsi="GHEA Grapalat"/>
          <w:b/>
          <w:sz w:val="20"/>
          <w:szCs w:val="20"/>
          <w:lang w:bidi="ar-SA"/>
        </w:rPr>
        <w:t xml:space="preserve">Электронная </w:t>
      </w:r>
      <w:proofErr w:type="gramStart"/>
      <w:r w:rsidRPr="00F1493E">
        <w:rPr>
          <w:rFonts w:ascii="GHEA Grapalat" w:hAnsi="GHEA Grapalat"/>
          <w:b/>
          <w:sz w:val="20"/>
          <w:szCs w:val="20"/>
          <w:lang w:bidi="ar-SA"/>
        </w:rPr>
        <w:t>почта</w:t>
      </w:r>
      <w:r w:rsidRPr="00F1493E">
        <w:rPr>
          <w:rFonts w:ascii="Arial" w:hAnsi="Arial"/>
          <w:b/>
          <w:sz w:val="20"/>
          <w:szCs w:val="20"/>
          <w:lang w:bidi="ar-SA"/>
        </w:rPr>
        <w:t xml:space="preserve"> </w:t>
      </w:r>
      <w:r w:rsidRPr="00F1493E">
        <w:rPr>
          <w:rFonts w:ascii="GHEA Grapalat" w:hAnsi="GHEA Grapalat"/>
          <w:b/>
          <w:sz w:val="20"/>
          <w:szCs w:val="20"/>
          <w:lang w:bidi="ar-SA"/>
        </w:rPr>
        <w:t xml:space="preserve"> garnihamaynq@mail.ru</w:t>
      </w:r>
      <w:proofErr w:type="gramEnd"/>
    </w:p>
    <w:p w14:paraId="22DD2A35" w14:textId="77777777" w:rsidR="00EF4A5F" w:rsidRPr="00F1493E" w:rsidRDefault="00EF4A5F" w:rsidP="00EF4A5F">
      <w:pPr>
        <w:jc w:val="both"/>
        <w:rPr>
          <w:rFonts w:ascii="GHEA Grapalat" w:hAnsi="GHEA Grapalat"/>
          <w:b/>
          <w:sz w:val="20"/>
          <w:szCs w:val="20"/>
          <w:u w:val="single"/>
          <w:lang w:bidi="ar-SA"/>
        </w:rPr>
      </w:pPr>
    </w:p>
    <w:p w14:paraId="19A8F51E" w14:textId="77777777" w:rsidR="00EF4A5F" w:rsidRPr="00F1493E" w:rsidRDefault="00EF4A5F" w:rsidP="00EF4A5F">
      <w:pPr>
        <w:rPr>
          <w:rFonts w:ascii="GHEA Grapalat" w:hAnsi="GHEA Grapalat"/>
          <w:b/>
          <w:sz w:val="20"/>
          <w:szCs w:val="20"/>
          <w:u w:val="single"/>
          <w:lang w:bidi="ar-SA"/>
        </w:rPr>
      </w:pPr>
      <w:r w:rsidRPr="00F1493E">
        <w:rPr>
          <w:rFonts w:ascii="GHEA Grapalat" w:hAnsi="GHEA Grapalat"/>
          <w:b/>
          <w:sz w:val="20"/>
          <w:szCs w:val="20"/>
          <w:lang w:bidi="ar-SA"/>
        </w:rPr>
        <w:t xml:space="preserve">Заказчик </w:t>
      </w:r>
      <w:r w:rsidRPr="00F1493E">
        <w:rPr>
          <w:rFonts w:ascii="Arial" w:hAnsi="Arial"/>
          <w:b/>
          <w:sz w:val="20"/>
          <w:szCs w:val="20"/>
          <w:lang w:bidi="ar-SA"/>
        </w:rPr>
        <w:t xml:space="preserve"> </w:t>
      </w:r>
      <w:r w:rsidRPr="00F1493E">
        <w:rPr>
          <w:rFonts w:ascii="GHEA Grapalat" w:hAnsi="GHEA Grapalat"/>
          <w:b/>
          <w:sz w:val="20"/>
          <w:szCs w:val="20"/>
          <w:lang w:bidi="ar-SA"/>
        </w:rPr>
        <w:t xml:space="preserve"> </w:t>
      </w:r>
      <w:proofErr w:type="spellStart"/>
      <w:r w:rsidRPr="00F1493E">
        <w:rPr>
          <w:rFonts w:ascii="GHEA Grapalat" w:hAnsi="GHEA Grapalat"/>
          <w:b/>
          <w:sz w:val="20"/>
          <w:szCs w:val="20"/>
          <w:lang w:bidi="ar-SA"/>
        </w:rPr>
        <w:t>Гарнинский</w:t>
      </w:r>
      <w:proofErr w:type="spellEnd"/>
      <w:r w:rsidRPr="00F1493E">
        <w:rPr>
          <w:rFonts w:ascii="GHEA Grapalat" w:hAnsi="GHEA Grapalat"/>
          <w:b/>
          <w:sz w:val="20"/>
          <w:szCs w:val="20"/>
          <w:lang w:bidi="ar-SA"/>
        </w:rPr>
        <w:t xml:space="preserve"> муниципалитет</w:t>
      </w:r>
    </w:p>
    <w:p w14:paraId="01D04CC7" w14:textId="77777777" w:rsidR="00EF4A5F" w:rsidRPr="00F1493E" w:rsidRDefault="00EF4A5F" w:rsidP="00EF4A5F">
      <w:pPr>
        <w:pStyle w:val="BodyText"/>
        <w:widowControl w:val="0"/>
        <w:spacing w:after="160"/>
        <w:ind w:firstLine="567"/>
        <w:jc w:val="right"/>
        <w:rPr>
          <w:rFonts w:ascii="GHEA Grapalat" w:hAnsi="GHEA Grapalat" w:cs="Sylfaen"/>
          <w:i/>
          <w:sz w:val="20"/>
          <w:szCs w:val="20"/>
        </w:rPr>
      </w:pPr>
      <w:r w:rsidRPr="00F1493E">
        <w:rPr>
          <w:rFonts w:ascii="GHEA Grapalat" w:hAnsi="GHEA Grapalat" w:cs="Sylfaen"/>
          <w:b/>
        </w:rPr>
        <w:br w:type="page"/>
      </w:r>
      <w:r w:rsidRPr="00F1493E">
        <w:rPr>
          <w:rFonts w:ascii="GHEA Grapalat" w:hAnsi="GHEA Grapalat"/>
          <w:i/>
          <w:sz w:val="20"/>
          <w:szCs w:val="20"/>
        </w:rPr>
        <w:lastRenderedPageBreak/>
        <w:t>Утверждено</w:t>
      </w:r>
    </w:p>
    <w:p w14:paraId="2F1E2FB5" w14:textId="3AAEA45D" w:rsidR="00EF4A5F" w:rsidRPr="00F1493E" w:rsidRDefault="00EF4A5F" w:rsidP="00EF4A5F">
      <w:pPr>
        <w:pStyle w:val="BodyText"/>
        <w:widowControl w:val="0"/>
        <w:spacing w:after="160"/>
        <w:ind w:right="-7" w:firstLine="567"/>
        <w:jc w:val="right"/>
        <w:rPr>
          <w:rFonts w:ascii="GHEA Grapalat" w:hAnsi="GHEA Grapalat"/>
          <w:sz w:val="20"/>
          <w:szCs w:val="20"/>
        </w:rPr>
      </w:pPr>
      <w:r w:rsidRPr="00F1493E">
        <w:rPr>
          <w:rFonts w:ascii="GHEA Grapalat" w:hAnsi="GHEA Grapalat"/>
          <w:sz w:val="20"/>
          <w:szCs w:val="20"/>
        </w:rPr>
        <w:t>Решением Оценочной комиссии открытого конкурса</w:t>
      </w:r>
      <w:r w:rsidRPr="00F1493E">
        <w:rPr>
          <w:rFonts w:ascii="GHEA Grapalat" w:hAnsi="GHEA Grapalat" w:cs="Sylfaen"/>
          <w:i/>
          <w:sz w:val="20"/>
          <w:szCs w:val="20"/>
        </w:rPr>
        <w:br/>
      </w:r>
      <w:r w:rsidRPr="00F1493E">
        <w:rPr>
          <w:rFonts w:ascii="GHEA Grapalat" w:hAnsi="GHEA Grapalat"/>
          <w:i/>
          <w:sz w:val="20"/>
          <w:szCs w:val="20"/>
        </w:rPr>
        <w:t xml:space="preserve">под кодом   </w:t>
      </w:r>
      <w:r w:rsidR="00DD7A33" w:rsidRPr="00EF4A5F">
        <w:rPr>
          <w:rFonts w:ascii="Sylfaen" w:hAnsi="Sylfaen" w:cs="Sylfaen"/>
          <w:b/>
          <w:lang w:val="af-ZA"/>
        </w:rPr>
        <w:t>ԳՀ</w:t>
      </w:r>
      <w:r w:rsidR="00DD7A33" w:rsidRPr="00EF4A5F">
        <w:rPr>
          <w:rFonts w:ascii="Arial" w:hAnsi="Arial" w:cs="Arial"/>
          <w:b/>
          <w:lang w:val="af-ZA"/>
        </w:rPr>
        <w:t>-</w:t>
      </w:r>
      <w:r w:rsidR="00DD7A33" w:rsidRPr="00EF4A5F">
        <w:rPr>
          <w:rFonts w:ascii="Sylfaen" w:hAnsi="Sylfaen" w:cs="Sylfaen"/>
          <w:b/>
          <w:lang w:val="af-ZA"/>
        </w:rPr>
        <w:t>ՀԲՄԽԾՁԲ</w:t>
      </w:r>
      <w:r w:rsidR="00DD7A33" w:rsidRPr="00EF4A5F">
        <w:rPr>
          <w:rFonts w:ascii="Arial" w:hAnsi="Arial" w:cs="Arial"/>
          <w:b/>
          <w:lang w:val="af-ZA"/>
        </w:rPr>
        <w:t>-2025/03</w:t>
      </w:r>
      <w:r w:rsidRPr="00F1493E">
        <w:rPr>
          <w:rFonts w:ascii="GHEA Grapalat" w:hAnsi="GHEA Grapalat"/>
          <w:b/>
          <w:sz w:val="20"/>
          <w:szCs w:val="20"/>
          <w:u w:val="single"/>
          <w:lang w:val="af-ZA" w:eastAsia="en-US" w:bidi="ar-SA"/>
        </w:rPr>
        <w:t xml:space="preserve">        </w:t>
      </w:r>
      <w:r w:rsidRPr="00F1493E">
        <w:rPr>
          <w:rFonts w:ascii="GHEA Grapalat" w:hAnsi="GHEA Grapalat" w:cs="Times Armenian"/>
          <w:i/>
          <w:sz w:val="20"/>
          <w:szCs w:val="20"/>
        </w:rPr>
        <w:br/>
      </w:r>
      <w:r w:rsidRPr="00F1493E">
        <w:rPr>
          <w:rFonts w:ascii="GHEA Grapalat" w:hAnsi="GHEA Grapalat"/>
          <w:i/>
          <w:sz w:val="20"/>
          <w:szCs w:val="20"/>
        </w:rPr>
        <w:t xml:space="preserve">№ </w:t>
      </w:r>
      <w:r w:rsidR="00DD7A33">
        <w:rPr>
          <w:rFonts w:ascii="GHEA Grapalat" w:hAnsi="GHEA Grapalat"/>
          <w:i/>
          <w:sz w:val="20"/>
          <w:szCs w:val="20"/>
          <w:lang w:val="hy-AM"/>
        </w:rPr>
        <w:t>1</w:t>
      </w:r>
      <w:r w:rsidRPr="00DC162A">
        <w:rPr>
          <w:rFonts w:ascii="GHEA Grapalat" w:hAnsi="GHEA Grapalat"/>
          <w:i/>
          <w:sz w:val="20"/>
          <w:szCs w:val="20"/>
        </w:rPr>
        <w:t xml:space="preserve"> </w:t>
      </w:r>
      <w:r w:rsidRPr="00F1493E">
        <w:rPr>
          <w:rFonts w:ascii="GHEA Grapalat" w:hAnsi="GHEA Grapalat"/>
          <w:b/>
          <w:sz w:val="20"/>
          <w:szCs w:val="20"/>
        </w:rPr>
        <w:t xml:space="preserve">от   </w:t>
      </w:r>
      <w:r w:rsidRPr="00DC162A">
        <w:rPr>
          <w:rFonts w:ascii="GHEA Grapalat" w:hAnsi="GHEA Grapalat"/>
          <w:b/>
          <w:sz w:val="20"/>
          <w:szCs w:val="20"/>
        </w:rPr>
        <w:t>2</w:t>
      </w:r>
      <w:r w:rsidR="00DD7A33">
        <w:rPr>
          <w:rFonts w:ascii="GHEA Grapalat" w:hAnsi="GHEA Grapalat"/>
          <w:b/>
          <w:sz w:val="20"/>
          <w:szCs w:val="20"/>
          <w:lang w:val="hy-AM"/>
        </w:rPr>
        <w:t>8</w:t>
      </w:r>
      <w:r w:rsidRPr="00F1493E">
        <w:rPr>
          <w:rFonts w:ascii="GHEA Grapalat" w:hAnsi="GHEA Grapalat"/>
          <w:b/>
          <w:sz w:val="20"/>
          <w:szCs w:val="20"/>
        </w:rPr>
        <w:t>. 0</w:t>
      </w:r>
      <w:r w:rsidRPr="00121D15">
        <w:rPr>
          <w:rFonts w:ascii="GHEA Grapalat" w:hAnsi="GHEA Grapalat"/>
          <w:b/>
          <w:sz w:val="20"/>
          <w:szCs w:val="20"/>
        </w:rPr>
        <w:t>7</w:t>
      </w:r>
      <w:r w:rsidRPr="00F1493E">
        <w:rPr>
          <w:rFonts w:ascii="GHEA Grapalat" w:hAnsi="GHEA Grapalat"/>
          <w:b/>
          <w:sz w:val="20"/>
          <w:szCs w:val="20"/>
        </w:rPr>
        <w:t>. 202</w:t>
      </w:r>
      <w:r w:rsidRPr="00121D15">
        <w:rPr>
          <w:rFonts w:ascii="GHEA Grapalat" w:hAnsi="GHEA Grapalat"/>
          <w:b/>
          <w:sz w:val="20"/>
          <w:szCs w:val="20"/>
        </w:rPr>
        <w:t>5</w:t>
      </w:r>
      <w:r w:rsidRPr="00F1493E">
        <w:rPr>
          <w:rFonts w:ascii="GHEA Grapalat" w:hAnsi="GHEA Grapalat"/>
          <w:b/>
          <w:sz w:val="20"/>
          <w:szCs w:val="20"/>
        </w:rPr>
        <w:t>г</w:t>
      </w:r>
    </w:p>
    <w:p w14:paraId="3418FC30" w14:textId="77777777" w:rsidR="00EF4A5F" w:rsidRPr="00F1493E" w:rsidRDefault="00EF4A5F" w:rsidP="00EF4A5F">
      <w:pPr>
        <w:pStyle w:val="BodyText"/>
        <w:widowControl w:val="0"/>
        <w:spacing w:after="160"/>
        <w:ind w:right="-7" w:firstLine="567"/>
        <w:jc w:val="center"/>
        <w:rPr>
          <w:rFonts w:ascii="GHEA Grapalat" w:hAnsi="GHEA Grapalat"/>
          <w:sz w:val="20"/>
          <w:szCs w:val="20"/>
        </w:rPr>
      </w:pPr>
    </w:p>
    <w:p w14:paraId="3D8F8837" w14:textId="77777777" w:rsidR="00EF4A5F" w:rsidRPr="00F1493E" w:rsidRDefault="00EF4A5F" w:rsidP="00EF4A5F">
      <w:pPr>
        <w:pStyle w:val="BodyText"/>
        <w:widowControl w:val="0"/>
        <w:spacing w:after="160"/>
        <w:ind w:right="-7" w:firstLine="567"/>
        <w:jc w:val="center"/>
        <w:rPr>
          <w:rFonts w:ascii="GHEA Grapalat" w:hAnsi="GHEA Grapalat"/>
          <w:sz w:val="20"/>
          <w:szCs w:val="20"/>
        </w:rPr>
      </w:pPr>
    </w:p>
    <w:p w14:paraId="46698A76" w14:textId="77777777" w:rsidR="00EF4A5F" w:rsidRPr="00F1493E" w:rsidRDefault="00EF4A5F" w:rsidP="00EF4A5F">
      <w:pPr>
        <w:pStyle w:val="BodyText"/>
        <w:widowControl w:val="0"/>
        <w:spacing w:after="160"/>
        <w:ind w:right="-7" w:firstLine="567"/>
        <w:jc w:val="center"/>
        <w:rPr>
          <w:rFonts w:ascii="GHEA Grapalat" w:hAnsi="GHEA Grapalat"/>
          <w:sz w:val="20"/>
          <w:szCs w:val="20"/>
        </w:rPr>
      </w:pPr>
    </w:p>
    <w:p w14:paraId="59F19A98" w14:textId="77777777" w:rsidR="00EF4A5F" w:rsidRPr="00F1493E" w:rsidRDefault="00EF4A5F" w:rsidP="00EF4A5F">
      <w:pPr>
        <w:pStyle w:val="BodyText"/>
        <w:widowControl w:val="0"/>
        <w:spacing w:after="160"/>
        <w:ind w:right="-7" w:firstLine="567"/>
        <w:jc w:val="center"/>
        <w:rPr>
          <w:rFonts w:ascii="GHEA Grapalat" w:hAnsi="GHEA Grapalat"/>
          <w:sz w:val="20"/>
          <w:szCs w:val="20"/>
        </w:rPr>
      </w:pPr>
      <w:r w:rsidRPr="00F1493E">
        <w:rPr>
          <w:rFonts w:ascii="GHEA Grapalat" w:hAnsi="GHEA Grapalat"/>
          <w:i/>
          <w:sz w:val="20"/>
          <w:szCs w:val="20"/>
        </w:rPr>
        <w:t>"</w:t>
      </w:r>
      <w:r w:rsidRPr="00F1493E">
        <w:rPr>
          <w:rFonts w:ascii="GHEA Grapalat" w:hAnsi="GHEA Grapalat"/>
          <w:b/>
          <w:i/>
          <w:sz w:val="20"/>
          <w:szCs w:val="20"/>
          <w:lang w:bidi="ar-SA"/>
        </w:rPr>
        <w:t xml:space="preserve"> </w:t>
      </w:r>
      <w:proofErr w:type="spellStart"/>
      <w:r w:rsidRPr="00F1493E">
        <w:rPr>
          <w:rFonts w:ascii="GHEA Grapalat" w:hAnsi="GHEA Grapalat"/>
          <w:b/>
          <w:i/>
          <w:sz w:val="20"/>
          <w:szCs w:val="20"/>
          <w:lang w:bidi="ar-SA"/>
        </w:rPr>
        <w:t>Гарнинский</w:t>
      </w:r>
      <w:proofErr w:type="spellEnd"/>
      <w:r w:rsidRPr="00F1493E">
        <w:rPr>
          <w:rFonts w:ascii="GHEA Grapalat" w:hAnsi="GHEA Grapalat"/>
          <w:b/>
          <w:i/>
          <w:sz w:val="20"/>
          <w:szCs w:val="20"/>
          <w:lang w:bidi="ar-SA"/>
        </w:rPr>
        <w:t xml:space="preserve"> муниципалитет</w:t>
      </w:r>
      <w:r w:rsidRPr="00F1493E">
        <w:rPr>
          <w:rFonts w:ascii="GHEA Grapalat" w:hAnsi="GHEA Grapalat"/>
          <w:i/>
          <w:sz w:val="20"/>
          <w:szCs w:val="20"/>
        </w:rPr>
        <w:t xml:space="preserve"> "</w:t>
      </w:r>
    </w:p>
    <w:p w14:paraId="24C4AF3C" w14:textId="77777777" w:rsidR="00EF4A5F" w:rsidRPr="00F1493E" w:rsidRDefault="00EF4A5F" w:rsidP="00EF4A5F">
      <w:pPr>
        <w:pStyle w:val="BodyText"/>
        <w:widowControl w:val="0"/>
        <w:spacing w:after="160"/>
        <w:ind w:right="-7" w:firstLine="567"/>
        <w:jc w:val="center"/>
        <w:rPr>
          <w:rFonts w:ascii="GHEA Grapalat" w:hAnsi="GHEA Grapalat"/>
          <w:sz w:val="20"/>
          <w:szCs w:val="20"/>
        </w:rPr>
      </w:pPr>
    </w:p>
    <w:p w14:paraId="2883477F" w14:textId="77777777" w:rsidR="00EF4A5F" w:rsidRPr="00F1493E" w:rsidRDefault="00EF4A5F" w:rsidP="00EF4A5F">
      <w:pPr>
        <w:pStyle w:val="BodyText"/>
        <w:widowControl w:val="0"/>
        <w:spacing w:after="160"/>
        <w:ind w:right="-7" w:firstLine="567"/>
        <w:jc w:val="center"/>
        <w:rPr>
          <w:rFonts w:ascii="GHEA Grapalat" w:hAnsi="GHEA Grapalat"/>
          <w:sz w:val="20"/>
          <w:szCs w:val="20"/>
        </w:rPr>
      </w:pPr>
    </w:p>
    <w:p w14:paraId="4F5A9D8A" w14:textId="77777777" w:rsidR="00EF4A5F" w:rsidRPr="00F1493E" w:rsidRDefault="00EF4A5F" w:rsidP="00EF4A5F">
      <w:pPr>
        <w:pStyle w:val="BodyText"/>
        <w:widowControl w:val="0"/>
        <w:spacing w:after="160"/>
        <w:ind w:right="-7" w:firstLine="567"/>
        <w:jc w:val="center"/>
        <w:rPr>
          <w:rFonts w:ascii="GHEA Grapalat" w:hAnsi="GHEA Grapalat"/>
          <w:sz w:val="20"/>
          <w:szCs w:val="20"/>
        </w:rPr>
      </w:pPr>
    </w:p>
    <w:p w14:paraId="625A9F22" w14:textId="77777777" w:rsidR="00EF4A5F" w:rsidRPr="00F1493E" w:rsidRDefault="00EF4A5F" w:rsidP="00EF4A5F">
      <w:pPr>
        <w:pStyle w:val="BodyText"/>
        <w:widowControl w:val="0"/>
        <w:spacing w:after="160"/>
        <w:ind w:right="-7" w:firstLine="567"/>
        <w:jc w:val="center"/>
        <w:rPr>
          <w:rFonts w:ascii="GHEA Grapalat" w:hAnsi="GHEA Grapalat" w:cs="Sylfaen"/>
          <w:sz w:val="20"/>
          <w:szCs w:val="20"/>
        </w:rPr>
      </w:pPr>
      <w:r w:rsidRPr="00F1493E">
        <w:rPr>
          <w:rFonts w:ascii="GHEA Grapalat" w:hAnsi="GHEA Grapalat"/>
          <w:sz w:val="20"/>
          <w:szCs w:val="20"/>
        </w:rPr>
        <w:t>ПРИГЛАШЕНИЕ</w:t>
      </w:r>
    </w:p>
    <w:p w14:paraId="4997B9B0" w14:textId="77777777" w:rsidR="00EF4A5F" w:rsidRPr="00F1493E" w:rsidRDefault="00EF4A5F" w:rsidP="00EF4A5F">
      <w:pPr>
        <w:pStyle w:val="BodyText"/>
        <w:widowControl w:val="0"/>
        <w:spacing w:after="160"/>
        <w:ind w:right="-7" w:firstLine="567"/>
        <w:jc w:val="center"/>
        <w:rPr>
          <w:rFonts w:ascii="GHEA Grapalat" w:hAnsi="GHEA Grapalat" w:cs="Sylfaen"/>
          <w:sz w:val="20"/>
          <w:szCs w:val="20"/>
        </w:rPr>
      </w:pPr>
    </w:p>
    <w:p w14:paraId="5CBB62B6" w14:textId="77777777" w:rsidR="00EF4A5F" w:rsidRPr="00F1493E" w:rsidRDefault="00EF4A5F" w:rsidP="00EF4A5F">
      <w:pPr>
        <w:pStyle w:val="BodyText"/>
        <w:widowControl w:val="0"/>
        <w:spacing w:after="160"/>
        <w:ind w:right="-7" w:firstLine="567"/>
        <w:jc w:val="center"/>
        <w:rPr>
          <w:rFonts w:ascii="GHEA Grapalat" w:hAnsi="GHEA Grapalat" w:cs="Sylfaen"/>
          <w:sz w:val="20"/>
          <w:szCs w:val="20"/>
        </w:rPr>
      </w:pPr>
    </w:p>
    <w:p w14:paraId="1BC6CECA" w14:textId="77777777" w:rsidR="00EF4A5F" w:rsidRPr="00F1493E" w:rsidRDefault="00EF4A5F" w:rsidP="00EF4A5F">
      <w:pPr>
        <w:pStyle w:val="BodyText"/>
        <w:widowControl w:val="0"/>
        <w:spacing w:after="160"/>
        <w:ind w:right="-7"/>
        <w:jc w:val="center"/>
        <w:rPr>
          <w:rFonts w:ascii="GHEA Grapalat" w:hAnsi="GHEA Grapalat"/>
          <w:sz w:val="20"/>
          <w:szCs w:val="20"/>
        </w:rPr>
      </w:pPr>
      <w:r w:rsidRPr="00F1493E">
        <w:rPr>
          <w:rFonts w:ascii="GHEA Grapalat" w:hAnsi="GHEA Grapalat"/>
          <w:sz w:val="20"/>
          <w:szCs w:val="20"/>
        </w:rPr>
        <w:t xml:space="preserve">НА </w:t>
      </w:r>
      <w:r w:rsidRPr="00EF4A5F">
        <w:rPr>
          <w:rFonts w:ascii="GHEA Grapalat" w:hAnsi="GHEA Grapalat"/>
          <w:sz w:val="20"/>
          <w:szCs w:val="20"/>
        </w:rPr>
        <w:t xml:space="preserve">СРОЧНЫЙ </w:t>
      </w:r>
      <w:r w:rsidRPr="00F1493E">
        <w:rPr>
          <w:rFonts w:ascii="GHEA Grapalat" w:hAnsi="GHEA Grapalat"/>
          <w:sz w:val="20"/>
          <w:szCs w:val="20"/>
        </w:rPr>
        <w:t>ОТКРЫТЫЙ КОНКУРС, ОБЪЯВЛЕННЫЙ С ЦЕЛЬЮ ПРИОБРЕТЕНИЯ "</w:t>
      </w:r>
      <w:r w:rsidRPr="00F1493E">
        <w:rPr>
          <w:rFonts w:ascii="GHEA Grapalat" w:hAnsi="GHEA Grapalat"/>
          <w:b/>
          <w:sz w:val="20"/>
          <w:szCs w:val="20"/>
        </w:rPr>
        <w:t xml:space="preserve"> </w:t>
      </w:r>
      <w:r w:rsidRPr="00EF4A5F">
        <w:rPr>
          <w:rFonts w:ascii="GHEA Grapalat" w:hAnsi="GHEA Grapalat"/>
          <w:b/>
          <w:sz w:val="20"/>
          <w:szCs w:val="20"/>
        </w:rPr>
        <w:t xml:space="preserve">консалтинговые услуги по закупкам </w:t>
      </w:r>
      <w:r w:rsidRPr="00F1493E">
        <w:rPr>
          <w:rFonts w:ascii="GHEA Grapalat" w:hAnsi="GHEA Grapalat"/>
          <w:sz w:val="20"/>
          <w:szCs w:val="20"/>
        </w:rPr>
        <w:t>ДЛЯ НУЖД "</w:t>
      </w:r>
      <w:r w:rsidRPr="00F1493E">
        <w:rPr>
          <w:rFonts w:ascii="GHEA Grapalat" w:hAnsi="GHEA Grapalat"/>
          <w:b/>
          <w:i/>
          <w:sz w:val="20"/>
          <w:szCs w:val="20"/>
          <w:lang w:bidi="ar-SA"/>
        </w:rPr>
        <w:t xml:space="preserve"> </w:t>
      </w:r>
      <w:proofErr w:type="spellStart"/>
      <w:r w:rsidRPr="00F1493E">
        <w:rPr>
          <w:rFonts w:ascii="GHEA Grapalat" w:hAnsi="GHEA Grapalat"/>
          <w:b/>
          <w:i/>
          <w:sz w:val="20"/>
          <w:szCs w:val="20"/>
          <w:lang w:bidi="ar-SA"/>
        </w:rPr>
        <w:t>Гарнинский</w:t>
      </w:r>
      <w:proofErr w:type="spellEnd"/>
      <w:r w:rsidRPr="00F1493E">
        <w:rPr>
          <w:rFonts w:ascii="GHEA Grapalat" w:hAnsi="GHEA Grapalat"/>
          <w:b/>
          <w:i/>
          <w:sz w:val="20"/>
          <w:szCs w:val="20"/>
          <w:lang w:bidi="ar-SA"/>
        </w:rPr>
        <w:t xml:space="preserve"> муниципалитет</w:t>
      </w:r>
      <w:r w:rsidRPr="00F1493E">
        <w:rPr>
          <w:rFonts w:ascii="GHEA Grapalat" w:hAnsi="GHEA Grapalat"/>
          <w:b/>
          <w:sz w:val="20"/>
          <w:szCs w:val="20"/>
        </w:rPr>
        <w:t xml:space="preserve"> </w:t>
      </w:r>
      <w:r w:rsidRPr="00F1493E">
        <w:rPr>
          <w:rFonts w:ascii="GHEA Grapalat" w:hAnsi="GHEA Grapalat"/>
          <w:sz w:val="20"/>
          <w:szCs w:val="20"/>
        </w:rPr>
        <w:t>"</w:t>
      </w:r>
    </w:p>
    <w:p w14:paraId="34F7D9B9" w14:textId="77777777" w:rsidR="00EF4A5F" w:rsidRPr="00F1493E" w:rsidRDefault="00EF4A5F" w:rsidP="00EF4A5F">
      <w:pPr>
        <w:rPr>
          <w:rFonts w:ascii="GHEA Grapalat" w:hAnsi="GHEA Grapalat"/>
          <w:sz w:val="20"/>
          <w:szCs w:val="20"/>
        </w:rPr>
      </w:pPr>
      <w:r w:rsidRPr="00F1493E">
        <w:rPr>
          <w:rFonts w:ascii="GHEA Grapalat" w:hAnsi="GHEA Grapalat"/>
          <w:sz w:val="20"/>
          <w:szCs w:val="20"/>
        </w:rPr>
        <w:br w:type="page"/>
      </w:r>
    </w:p>
    <w:p w14:paraId="23686CD8" w14:textId="77777777" w:rsidR="001A43A4" w:rsidRPr="009044F1" w:rsidRDefault="00096865" w:rsidP="00EF4A5F">
      <w:pPr>
        <w:pStyle w:val="BodyTextIndent"/>
        <w:widowControl w:val="0"/>
        <w:spacing w:line="240" w:lineRule="auto"/>
        <w:ind w:firstLine="567"/>
        <w:rPr>
          <w:rFonts w:ascii="GHEA Grapalat" w:hAnsi="GHEA Grapalat" w:cs="Sylfaen"/>
          <w:i w:val="0"/>
        </w:rPr>
      </w:pPr>
      <w:r w:rsidRPr="009044F1">
        <w:rPr>
          <w:rFonts w:ascii="GHEA Grapalat" w:hAnsi="GHEA Grapalat"/>
        </w:rPr>
        <w:lastRenderedPageBreak/>
        <w:t>Уважаемый участник, прежде чем составить и подать заявку просим Вас</w:t>
      </w:r>
      <w:r w:rsidR="001D209D">
        <w:rPr>
          <w:rFonts w:ascii="Courier New" w:hAnsi="Courier New" w:cs="Courier New"/>
          <w:lang w:val="en-US"/>
        </w:rPr>
        <w:t> </w:t>
      </w:r>
      <w:r w:rsidRPr="009044F1">
        <w:rPr>
          <w:rFonts w:ascii="GHEA Grapalat" w:hAnsi="GHEA Grapalat"/>
        </w:rPr>
        <w:t xml:space="preserve">подробно изучить настоящее Приглашение, поскольку не соответствующие Приглашению заявки подлежат отклонению. </w:t>
      </w:r>
    </w:p>
    <w:p w14:paraId="78245DC0"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62D934D" w14:textId="77777777" w:rsidR="00160AE4" w:rsidRPr="00DD7A33"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3D78B0E3" w14:textId="77777777" w:rsidR="00EF4A5F" w:rsidRPr="00DD7A33" w:rsidRDefault="00EF4A5F" w:rsidP="00B46D58">
      <w:pPr>
        <w:widowControl w:val="0"/>
        <w:spacing w:after="160"/>
        <w:jc w:val="center"/>
        <w:rPr>
          <w:rFonts w:ascii="GHEA Grapalat" w:hAnsi="GHEA Grapalat"/>
          <w:b/>
        </w:rPr>
      </w:pPr>
    </w:p>
    <w:p w14:paraId="5A26CBFB" w14:textId="77777777" w:rsidR="00EF4A5F" w:rsidRPr="00F1493E" w:rsidRDefault="00EF4A5F" w:rsidP="00EF4A5F">
      <w:pPr>
        <w:pStyle w:val="BodyText"/>
        <w:widowControl w:val="0"/>
        <w:spacing w:after="160"/>
        <w:ind w:right="-7"/>
        <w:jc w:val="center"/>
        <w:rPr>
          <w:rFonts w:ascii="GHEA Grapalat" w:hAnsi="GHEA Grapalat"/>
          <w:sz w:val="20"/>
          <w:szCs w:val="20"/>
        </w:rPr>
      </w:pPr>
      <w:r w:rsidRPr="00F1493E">
        <w:rPr>
          <w:rFonts w:ascii="GHEA Grapalat" w:hAnsi="GHEA Grapalat"/>
          <w:sz w:val="20"/>
          <w:szCs w:val="20"/>
        </w:rPr>
        <w:t xml:space="preserve">НА </w:t>
      </w:r>
      <w:r w:rsidRPr="00EF4A5F">
        <w:rPr>
          <w:rFonts w:ascii="GHEA Grapalat" w:hAnsi="GHEA Grapalat"/>
          <w:sz w:val="20"/>
          <w:szCs w:val="20"/>
        </w:rPr>
        <w:t xml:space="preserve">СРОЧНЫЙ </w:t>
      </w:r>
      <w:r w:rsidRPr="00F1493E">
        <w:rPr>
          <w:rFonts w:ascii="GHEA Grapalat" w:hAnsi="GHEA Grapalat"/>
          <w:sz w:val="20"/>
          <w:szCs w:val="20"/>
        </w:rPr>
        <w:t>ОТКРЫТЫЙ КОНКУРС, ОБЪЯВЛЕННЫЙ С ЦЕЛЬЮ ПРИОБРЕТЕНИЯ "</w:t>
      </w:r>
      <w:r w:rsidRPr="00F1493E">
        <w:rPr>
          <w:rFonts w:ascii="GHEA Grapalat" w:hAnsi="GHEA Grapalat"/>
          <w:b/>
          <w:sz w:val="20"/>
          <w:szCs w:val="20"/>
        </w:rPr>
        <w:t xml:space="preserve"> </w:t>
      </w:r>
      <w:r w:rsidRPr="00EF4A5F">
        <w:rPr>
          <w:rFonts w:ascii="GHEA Grapalat" w:hAnsi="GHEA Grapalat"/>
          <w:b/>
          <w:sz w:val="20"/>
          <w:szCs w:val="20"/>
        </w:rPr>
        <w:t xml:space="preserve">консалтинговые услуги по закупкам </w:t>
      </w:r>
      <w:r w:rsidRPr="00F1493E">
        <w:rPr>
          <w:rFonts w:ascii="GHEA Grapalat" w:hAnsi="GHEA Grapalat"/>
          <w:sz w:val="20"/>
          <w:szCs w:val="20"/>
        </w:rPr>
        <w:t>ДЛЯ НУЖД "</w:t>
      </w:r>
      <w:r w:rsidRPr="00F1493E">
        <w:rPr>
          <w:rFonts w:ascii="GHEA Grapalat" w:hAnsi="GHEA Grapalat"/>
          <w:b/>
          <w:i/>
          <w:sz w:val="20"/>
          <w:szCs w:val="20"/>
          <w:lang w:bidi="ar-SA"/>
        </w:rPr>
        <w:t xml:space="preserve"> </w:t>
      </w:r>
      <w:proofErr w:type="spellStart"/>
      <w:r w:rsidRPr="00F1493E">
        <w:rPr>
          <w:rFonts w:ascii="GHEA Grapalat" w:hAnsi="GHEA Grapalat"/>
          <w:b/>
          <w:i/>
          <w:sz w:val="20"/>
          <w:szCs w:val="20"/>
          <w:lang w:bidi="ar-SA"/>
        </w:rPr>
        <w:t>Гарнинский</w:t>
      </w:r>
      <w:proofErr w:type="spellEnd"/>
      <w:r w:rsidRPr="00F1493E">
        <w:rPr>
          <w:rFonts w:ascii="GHEA Grapalat" w:hAnsi="GHEA Grapalat"/>
          <w:b/>
          <w:i/>
          <w:sz w:val="20"/>
          <w:szCs w:val="20"/>
          <w:lang w:bidi="ar-SA"/>
        </w:rPr>
        <w:t xml:space="preserve"> муниципалитет</w:t>
      </w:r>
      <w:r w:rsidRPr="00F1493E">
        <w:rPr>
          <w:rFonts w:ascii="GHEA Grapalat" w:hAnsi="GHEA Grapalat"/>
          <w:b/>
          <w:sz w:val="20"/>
          <w:szCs w:val="20"/>
        </w:rPr>
        <w:t xml:space="preserve"> </w:t>
      </w:r>
      <w:r w:rsidRPr="00F1493E">
        <w:rPr>
          <w:rFonts w:ascii="GHEA Grapalat" w:hAnsi="GHEA Grapalat"/>
          <w:sz w:val="20"/>
          <w:szCs w:val="20"/>
        </w:rPr>
        <w:t>"</w:t>
      </w:r>
    </w:p>
    <w:p w14:paraId="1D6C3C05" w14:textId="77777777" w:rsidR="00615B35" w:rsidRPr="00EC400D" w:rsidRDefault="00EC400D"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w:t>
      </w:r>
    </w:p>
    <w:p w14:paraId="5C474B81" w14:textId="77777777" w:rsidR="00160AE4" w:rsidRPr="003A1EBB" w:rsidRDefault="00160AE4" w:rsidP="00B46D58">
      <w:pPr>
        <w:widowControl w:val="0"/>
        <w:spacing w:after="160"/>
        <w:ind w:firstLine="567"/>
        <w:jc w:val="center"/>
        <w:rPr>
          <w:rFonts w:ascii="GHEA Grapalat" w:hAnsi="GHEA Grapalat"/>
        </w:rPr>
      </w:pPr>
    </w:p>
    <w:p w14:paraId="36287CD7"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A4A09F0" w14:textId="77777777" w:rsidR="00C67E80" w:rsidRPr="009044F1" w:rsidRDefault="00C67E80" w:rsidP="00B46D58">
      <w:pPr>
        <w:widowControl w:val="0"/>
        <w:spacing w:after="160"/>
        <w:jc w:val="center"/>
        <w:rPr>
          <w:rFonts w:ascii="GHEA Grapalat" w:hAnsi="GHEA Grapalat" w:cs="Sylfaen"/>
          <w:b/>
        </w:rPr>
      </w:pPr>
    </w:p>
    <w:p w14:paraId="156C211E"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03F4912" w14:textId="77777777" w:rsidR="002E069D" w:rsidRPr="008842CE" w:rsidRDefault="002E069D" w:rsidP="00B46D58">
      <w:pPr>
        <w:widowControl w:val="0"/>
        <w:spacing w:after="160"/>
        <w:jc w:val="center"/>
        <w:rPr>
          <w:rFonts w:ascii="GHEA Grapalat" w:hAnsi="GHEA Grapalat"/>
        </w:rPr>
      </w:pPr>
    </w:p>
    <w:p w14:paraId="46E33B30"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6627FD3" w14:textId="77777777" w:rsidR="00DA22D7"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E1078E">
        <w:rPr>
          <w:rFonts w:ascii="GHEA Grapalat" w:hAnsi="GHEA Grapalat"/>
        </w:rPr>
        <w:t xml:space="preserve">. </w:t>
      </w:r>
      <w:r w:rsidR="00E1078E" w:rsidRPr="008C1FF8">
        <w:rPr>
          <w:rFonts w:ascii="GHEA Grapalat" w:hAnsi="GHEA Grapalat"/>
        </w:rPr>
        <w:t>квалификационные критерии</w:t>
      </w:r>
      <w:r w:rsidR="00543BAE">
        <w:rPr>
          <w:rFonts w:ascii="GHEA Grapalat" w:hAnsi="GHEA Grapalat"/>
        </w:rPr>
        <w:t xml:space="preserve"> и порядок их оценки</w:t>
      </w:r>
    </w:p>
    <w:p w14:paraId="5BCE7DE5"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BC0958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63545FE"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4CAF4F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924A3CF" w14:textId="77777777" w:rsidR="00096865" w:rsidRPr="008842CE" w:rsidRDefault="00EF4A5F" w:rsidP="00B46D58">
      <w:pPr>
        <w:widowControl w:val="0"/>
        <w:tabs>
          <w:tab w:val="left" w:pos="1134"/>
        </w:tabs>
        <w:spacing w:after="160"/>
        <w:ind w:left="1134" w:hanging="567"/>
        <w:jc w:val="both"/>
        <w:rPr>
          <w:rFonts w:ascii="GHEA Grapalat" w:hAnsi="GHEA Grapalat" w:cs="Sylfaen"/>
        </w:rPr>
      </w:pPr>
      <w:r w:rsidRPr="00EF4A5F">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14:paraId="0DAD349D" w14:textId="77777777" w:rsidR="00096865" w:rsidRPr="003A1EBB" w:rsidRDefault="00EF4A5F" w:rsidP="00B46D58">
      <w:pPr>
        <w:widowControl w:val="0"/>
        <w:tabs>
          <w:tab w:val="left" w:pos="1134"/>
        </w:tabs>
        <w:spacing w:after="160"/>
        <w:ind w:left="1134" w:hanging="567"/>
        <w:jc w:val="both"/>
        <w:rPr>
          <w:rFonts w:ascii="GHEA Grapalat" w:hAnsi="GHEA Grapalat"/>
        </w:rPr>
      </w:pPr>
      <w:r w:rsidRPr="00EF4A5F">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14:paraId="48C81A9D" w14:textId="77777777" w:rsidR="00096865" w:rsidRPr="009044F1" w:rsidRDefault="00EF4A5F" w:rsidP="00B46D58">
      <w:pPr>
        <w:widowControl w:val="0"/>
        <w:tabs>
          <w:tab w:val="left" w:pos="1134"/>
        </w:tabs>
        <w:spacing w:after="160"/>
        <w:ind w:left="1134" w:hanging="567"/>
        <w:jc w:val="both"/>
        <w:rPr>
          <w:rFonts w:ascii="GHEA Grapalat" w:hAnsi="GHEA Grapalat"/>
        </w:rPr>
      </w:pPr>
      <w:r w:rsidRPr="00EF4A5F">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2E4FA5">
        <w:rPr>
          <w:rFonts w:ascii="GHEA Grapalat" w:hAnsi="GHEA Grapalat"/>
        </w:rPr>
        <w:t>Обеспечение</w:t>
      </w:r>
      <w:r w:rsidR="00174DAB">
        <w:rPr>
          <w:rFonts w:ascii="GHEA Grapalat" w:hAnsi="GHEA Grapalat"/>
        </w:rPr>
        <w:t xml:space="preserve"> </w:t>
      </w:r>
      <w:r w:rsidR="00543BAE">
        <w:rPr>
          <w:rFonts w:ascii="GHEA Grapalat" w:hAnsi="GHEA Grapalat"/>
        </w:rPr>
        <w:t>договора</w:t>
      </w:r>
      <w:r w:rsidR="00087A30" w:rsidRPr="009044F1">
        <w:rPr>
          <w:rFonts w:ascii="GHEA Grapalat" w:hAnsi="GHEA Grapalat"/>
        </w:rPr>
        <w:t xml:space="preserve"> </w:t>
      </w:r>
    </w:p>
    <w:p w14:paraId="3FB1DFF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EF4A5F" w:rsidRPr="00EF4A5F">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25EAB66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EF4A5F" w:rsidRPr="00EF4A5F">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864E19E" w14:textId="77777777" w:rsidR="00520F57" w:rsidRDefault="00520F57" w:rsidP="00B46D58">
      <w:pPr>
        <w:widowControl w:val="0"/>
        <w:spacing w:after="160"/>
        <w:jc w:val="center"/>
        <w:rPr>
          <w:rFonts w:ascii="GHEA Grapalat" w:hAnsi="GHEA Grapalat"/>
          <w:b/>
        </w:rPr>
      </w:pPr>
    </w:p>
    <w:p w14:paraId="11302D76" w14:textId="77777777" w:rsidR="00520F57" w:rsidRDefault="00520F57" w:rsidP="00B46D58">
      <w:pPr>
        <w:widowControl w:val="0"/>
        <w:spacing w:after="160"/>
        <w:jc w:val="center"/>
        <w:rPr>
          <w:rFonts w:ascii="GHEA Grapalat" w:hAnsi="GHEA Grapalat"/>
          <w:b/>
        </w:rPr>
      </w:pPr>
    </w:p>
    <w:p w14:paraId="004CD127"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1E006B02" w14:textId="77777777" w:rsidR="008842CE" w:rsidRPr="00374F4A" w:rsidRDefault="008842CE" w:rsidP="00B46D58">
      <w:pPr>
        <w:widowControl w:val="0"/>
        <w:spacing w:after="160"/>
        <w:jc w:val="center"/>
        <w:rPr>
          <w:rFonts w:ascii="GHEA Grapalat" w:hAnsi="GHEA Grapalat"/>
          <w:b/>
        </w:rPr>
      </w:pPr>
    </w:p>
    <w:p w14:paraId="1115FB28"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1350DDB7" w14:textId="77777777" w:rsidR="00520F57" w:rsidRPr="008842CE" w:rsidRDefault="00520F57" w:rsidP="00B46D58">
      <w:pPr>
        <w:widowControl w:val="0"/>
        <w:spacing w:after="160"/>
        <w:jc w:val="center"/>
        <w:rPr>
          <w:rFonts w:ascii="GHEA Grapalat" w:hAnsi="GHEA Grapalat"/>
          <w:b/>
        </w:rPr>
      </w:pPr>
    </w:p>
    <w:p w14:paraId="2056611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CD77E42"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21367B7"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1D7ECB19" w14:textId="77777777" w:rsidR="00E17B7F" w:rsidRDefault="00E17B7F">
      <w:pPr>
        <w:rPr>
          <w:rFonts w:ascii="GHEA Grapalat" w:hAnsi="GHEA Grapalat"/>
          <w:spacing w:val="-6"/>
        </w:rPr>
      </w:pPr>
      <w:r>
        <w:rPr>
          <w:rFonts w:ascii="GHEA Grapalat" w:hAnsi="GHEA Grapalat"/>
          <w:spacing w:val="-6"/>
        </w:rPr>
        <w:br w:type="page"/>
      </w:r>
    </w:p>
    <w:p w14:paraId="24423BFA" w14:textId="77777777" w:rsidR="00EF4A5F" w:rsidRPr="00EF4A5F" w:rsidRDefault="00E17B7F" w:rsidP="00EF4A5F">
      <w:pPr>
        <w:widowControl w:val="0"/>
        <w:spacing w:after="160"/>
        <w:ind w:hanging="567"/>
        <w:jc w:val="both"/>
        <w:rPr>
          <w:rFonts w:ascii="GHEA Grapalat" w:hAnsi="GHEA Grapalat"/>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EF4A5F">
        <w:rPr>
          <w:rFonts w:ascii="GHEA Grapalat" w:hAnsi="GHEA Grapalat"/>
          <w:spacing w:val="-6"/>
        </w:rPr>
        <w:t>срочный открытом конкурсе</w:t>
      </w:r>
      <w:r w:rsidR="00096865" w:rsidRPr="006D2DF7">
        <w:rPr>
          <w:rFonts w:ascii="GHEA Grapalat" w:hAnsi="GHEA Grapalat"/>
          <w:spacing w:val="-6"/>
        </w:rPr>
        <w:t xml:space="preserve">, проводимом под кодом </w:t>
      </w:r>
      <w:r w:rsidR="00EF4A5F" w:rsidRPr="00DC301B">
        <w:rPr>
          <w:rFonts w:ascii="Sylfaen" w:hAnsi="Sylfaen"/>
          <w:b/>
          <w:sz w:val="22"/>
          <w:szCs w:val="22"/>
          <w:lang w:val="af-ZA"/>
        </w:rPr>
        <w:t>ԳՀ-ՀԲՄԽԾՁԲ-2025/03</w:t>
      </w:r>
      <w:r w:rsidR="00EF4A5F">
        <w:rPr>
          <w:rFonts w:ascii="Sylfaen" w:hAnsi="Sylfaen"/>
          <w:b/>
          <w:sz w:val="22"/>
          <w:szCs w:val="22"/>
          <w:lang w:val="af-ZA"/>
        </w:rPr>
        <w:t xml:space="preserve"> </w:t>
      </w:r>
      <w:r w:rsidR="00096865"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00096865" w:rsidRPr="000B2CFA">
        <w:rPr>
          <w:rFonts w:ascii="GHEA Grapalat" w:hAnsi="GHEA Grapalat"/>
        </w:rPr>
        <w:t>4</w:t>
      </w:r>
      <w:r w:rsidR="006D2DF7" w:rsidRPr="000B2CFA">
        <w:rPr>
          <w:rFonts w:ascii="Courier New" w:hAnsi="Courier New" w:cs="Courier New"/>
          <w:lang w:val="en-US"/>
        </w:rPr>
        <w:t> </w:t>
      </w:r>
      <w:r w:rsidR="00096865"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w:t>
      </w:r>
      <w:r w:rsidR="00EF4A5F" w:rsidRPr="00EF4A5F">
        <w:rPr>
          <w:rFonts w:ascii="GHEA Grapalat" w:hAnsi="GHEA Grapalat"/>
        </w:rPr>
        <w:t>в объявленной "</w:t>
      </w:r>
      <w:proofErr w:type="spellStart"/>
      <w:r w:rsidR="00EF4A5F" w:rsidRPr="00EF4A5F">
        <w:rPr>
          <w:rFonts w:ascii="GHEA Grapalat" w:hAnsi="GHEA Grapalat"/>
        </w:rPr>
        <w:t>Гарнинский</w:t>
      </w:r>
      <w:proofErr w:type="spellEnd"/>
      <w:r w:rsidR="00EF4A5F" w:rsidRPr="00EF4A5F">
        <w:rPr>
          <w:rFonts w:ascii="GHEA Grapalat" w:hAnsi="GHEA Grapalat"/>
        </w:rPr>
        <w:t xml:space="preserve"> муниципалитет"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C039AA6" w14:textId="77777777" w:rsidR="00EF4A5F" w:rsidRPr="00EF4A5F" w:rsidRDefault="00EF4A5F" w:rsidP="00EF4A5F">
      <w:pPr>
        <w:widowControl w:val="0"/>
        <w:spacing w:after="160"/>
        <w:ind w:hanging="567"/>
        <w:jc w:val="both"/>
        <w:rPr>
          <w:rFonts w:ascii="GHEA Grapalat" w:hAnsi="GHEA Grapalat"/>
        </w:rPr>
      </w:pPr>
      <w:r w:rsidRPr="00EF4A5F">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15087F4" w14:textId="77777777" w:rsidR="00EF4A5F" w:rsidRPr="00EF4A5F" w:rsidRDefault="00EF4A5F" w:rsidP="00EF4A5F">
      <w:pPr>
        <w:widowControl w:val="0"/>
        <w:spacing w:after="160"/>
        <w:ind w:hanging="567"/>
        <w:jc w:val="both"/>
        <w:rPr>
          <w:rFonts w:ascii="GHEA Grapalat" w:hAnsi="GHEA Grapalat"/>
        </w:rPr>
      </w:pPr>
      <w:r w:rsidRPr="00EF4A5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97C7795" w14:textId="77777777" w:rsidR="00096865" w:rsidRPr="009044F1" w:rsidRDefault="00EF4A5F" w:rsidP="00EF4A5F">
      <w:pPr>
        <w:widowControl w:val="0"/>
        <w:spacing w:after="160"/>
        <w:ind w:hanging="567"/>
        <w:jc w:val="both"/>
        <w:rPr>
          <w:rFonts w:ascii="GHEA Grapalat" w:hAnsi="GHEA Grapalat"/>
        </w:rPr>
      </w:pPr>
      <w:r w:rsidRPr="00EF4A5F">
        <w:rPr>
          <w:rFonts w:ascii="GHEA Grapalat" w:hAnsi="GHEA Grapalat"/>
        </w:rPr>
        <w:t>Адрес электронной почты секретаря оценочной комиссии "garnihamaynq@mail.ru ".</w:t>
      </w:r>
      <w:r w:rsidR="00F5653D" w:rsidRPr="009044F1">
        <w:rPr>
          <w:rFonts w:ascii="GHEA Grapalat" w:hAnsi="GHEA Grapalat"/>
        </w:rPr>
        <w:br w:type="page"/>
      </w:r>
      <w:r w:rsidR="00F5653D" w:rsidRPr="009044F1">
        <w:rPr>
          <w:rFonts w:ascii="GHEA Grapalat" w:hAnsi="GHEA Grapalat"/>
        </w:rPr>
        <w:lastRenderedPageBreak/>
        <w:t>ЧАСТЬ I</w:t>
      </w:r>
    </w:p>
    <w:p w14:paraId="57043DBC"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58C12E63"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61D64AF" w14:textId="77777777"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4B185A" w:rsidRPr="004B185A">
        <w:rPr>
          <w:rFonts w:ascii="Helvetica" w:hAnsi="Helvetica"/>
          <w:i w:val="0"/>
          <w:color w:val="3C4043"/>
          <w:sz w:val="30"/>
          <w:szCs w:val="30"/>
          <w:shd w:val="clear" w:color="auto" w:fill="F5F5F5"/>
        </w:rPr>
        <w:t xml:space="preserve"> </w:t>
      </w:r>
      <w:r w:rsidR="004B185A" w:rsidRPr="004B185A">
        <w:rPr>
          <w:rFonts w:ascii="GHEA Grapalat" w:hAnsi="GHEA Grapalat"/>
          <w:i w:val="0"/>
          <w:sz w:val="24"/>
          <w:szCs w:val="24"/>
        </w:rPr>
        <w:t>консалтинговые услуги по закупкам</w:t>
      </w:r>
      <w:r w:rsidR="004B185A" w:rsidRPr="004B185A">
        <w:rPr>
          <w:rFonts w:ascii="GHEA Grapalat" w:hAnsi="GHEA Grapalat"/>
          <w:sz w:val="24"/>
          <w:szCs w:val="24"/>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4B185A" w:rsidRPr="00F1493E">
        <w:rPr>
          <w:rFonts w:ascii="GHEA Grapalat" w:hAnsi="GHEA Grapalat"/>
        </w:rPr>
        <w:t>"</w:t>
      </w:r>
      <w:proofErr w:type="spellStart"/>
      <w:r w:rsidR="004B185A" w:rsidRPr="00F1493E">
        <w:rPr>
          <w:rFonts w:ascii="GHEA Grapalat" w:hAnsi="GHEA Grapalat"/>
          <w:b/>
        </w:rPr>
        <w:t>Гарнинский</w:t>
      </w:r>
      <w:proofErr w:type="spellEnd"/>
      <w:r w:rsidR="004B185A" w:rsidRPr="00F1493E">
        <w:rPr>
          <w:rFonts w:ascii="GHEA Grapalat" w:hAnsi="GHEA Grapalat"/>
          <w:b/>
        </w:rPr>
        <w:t xml:space="preserve"> муниципалитет</w:t>
      </w:r>
      <w:r w:rsidR="004B185A" w:rsidRPr="00F1493E">
        <w:rPr>
          <w:rFonts w:ascii="GHEA Grapalat" w:hAnsi="GHEA Grapalat"/>
        </w:rPr>
        <w:t xml:space="preserve">" </w:t>
      </w:r>
      <w:r w:rsidRPr="009044F1">
        <w:rPr>
          <w:rFonts w:ascii="GHEA Grapalat" w:hAnsi="GHEA Grapalat"/>
          <w:i w:val="0"/>
          <w:sz w:val="24"/>
          <w:szCs w:val="24"/>
        </w:rPr>
        <w:t>", которые сгруппированы в лоты "</w:t>
      </w:r>
      <w:r w:rsidR="004B185A" w:rsidRPr="004B185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4B9A7595" w14:textId="77777777" w:rsidTr="00F32DDC">
        <w:trPr>
          <w:jc w:val="center"/>
        </w:trPr>
        <w:tc>
          <w:tcPr>
            <w:tcW w:w="2634" w:type="dxa"/>
            <w:gridSpan w:val="2"/>
            <w:vAlign w:val="center"/>
          </w:tcPr>
          <w:p w14:paraId="30AC4373"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5BA45D41"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6BDBD753" w14:textId="77777777" w:rsidTr="00970424">
        <w:trPr>
          <w:jc w:val="center"/>
        </w:trPr>
        <w:tc>
          <w:tcPr>
            <w:tcW w:w="1216" w:type="dxa"/>
            <w:vAlign w:val="center"/>
          </w:tcPr>
          <w:p w14:paraId="7F9DAF57"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5F5C911E"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7D38171E"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14:paraId="5CDBFD08" w14:textId="77777777" w:rsidTr="00970424">
        <w:trPr>
          <w:jc w:val="center"/>
        </w:trPr>
        <w:tc>
          <w:tcPr>
            <w:tcW w:w="1216" w:type="dxa"/>
            <w:vAlign w:val="center"/>
          </w:tcPr>
          <w:p w14:paraId="6BE08DE6"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20B0AF69" w14:textId="77777777" w:rsidR="00970424" w:rsidRPr="004B185A" w:rsidRDefault="004B185A" w:rsidP="00970424">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4 600 000</w:t>
            </w:r>
          </w:p>
        </w:tc>
        <w:tc>
          <w:tcPr>
            <w:tcW w:w="6600" w:type="dxa"/>
            <w:vAlign w:val="center"/>
          </w:tcPr>
          <w:p w14:paraId="3546168D" w14:textId="77777777" w:rsidR="00970424" w:rsidRPr="009044F1" w:rsidRDefault="004B185A" w:rsidP="00B46D58">
            <w:pPr>
              <w:pStyle w:val="BodyTextIndent2"/>
              <w:widowControl w:val="0"/>
              <w:spacing w:after="120" w:line="240" w:lineRule="auto"/>
              <w:ind w:firstLine="0"/>
              <w:rPr>
                <w:rFonts w:ascii="GHEA Grapalat" w:hAnsi="GHEA Grapalat"/>
                <w:sz w:val="24"/>
                <w:szCs w:val="24"/>
                <w:u w:val="single"/>
                <w:vertAlign w:val="subscript"/>
              </w:rPr>
            </w:pPr>
            <w:r w:rsidRPr="004B185A">
              <w:rPr>
                <w:rFonts w:ascii="GHEA Grapalat" w:hAnsi="GHEA Grapalat"/>
                <w:sz w:val="24"/>
                <w:szCs w:val="24"/>
                <w:u w:val="single"/>
              </w:rPr>
              <w:t>консалтинговые услуги по закупкам</w:t>
            </w:r>
          </w:p>
        </w:tc>
      </w:tr>
    </w:tbl>
    <w:p w14:paraId="7E8705A0"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1CEFD6A5" w14:textId="77777777" w:rsidR="00096865" w:rsidRPr="00835F4F" w:rsidRDefault="00835F4F" w:rsidP="00B46D58">
      <w:pPr>
        <w:widowControl w:val="0"/>
        <w:spacing w:after="160"/>
        <w:ind w:firstLine="567"/>
        <w:jc w:val="center"/>
        <w:rPr>
          <w:rFonts w:ascii="GHEA Grapalat" w:hAnsi="GHEA Grapalat" w:cs="Sylfaen"/>
          <w:i/>
        </w:rPr>
      </w:pPr>
      <w:r w:rsidRPr="00835F4F">
        <w:rPr>
          <w:rFonts w:ascii="GHEA Grapalat" w:hAnsi="GHEA Grapalat" w:cs="Sylfaen"/>
          <w:i/>
        </w:rPr>
        <w:t xml:space="preserve"> </w:t>
      </w:r>
    </w:p>
    <w:p w14:paraId="380A33A9"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50029">
        <w:rPr>
          <w:rFonts w:ascii="GHEA Grapalat" w:hAnsi="GHEA Grapalat"/>
          <w:b/>
        </w:rPr>
        <w:t>ОТОБРАННЫМ  УЧАСТНИКОМ</w:t>
      </w:r>
      <w:proofErr w:type="gramEnd"/>
      <w:r w:rsidR="00550029">
        <w:rPr>
          <w:rFonts w:ascii="GHEA Grapalat" w:hAnsi="GHEA Grapalat"/>
          <w:b/>
        </w:rPr>
        <w:br/>
      </w:r>
    </w:p>
    <w:p w14:paraId="7A6CAB50"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35F522D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847231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7C19388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w:t>
      </w:r>
      <w:proofErr w:type="gramStart"/>
      <w:r w:rsidR="00E231AD">
        <w:rPr>
          <w:rFonts w:ascii="GHEA Grapalat" w:hAnsi="GHEA Grapalat"/>
        </w:rPr>
        <w:t>которых  административный</w:t>
      </w:r>
      <w:proofErr w:type="gramEnd"/>
      <w:r w:rsidR="00E231AD">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6E99E4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0E616F7"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44918">
        <w:rPr>
          <w:rFonts w:ascii="GHEA Grapalat" w:hAnsi="GHEA Grapalat"/>
        </w:rPr>
        <w:t>;</w:t>
      </w:r>
    </w:p>
    <w:p w14:paraId="360BC70A" w14:textId="77777777" w:rsidR="00544918" w:rsidRDefault="00544918" w:rsidP="0054491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7CDFA525" w14:textId="77777777" w:rsidR="00544918" w:rsidRPr="009044F1" w:rsidRDefault="00544918" w:rsidP="00B46D58">
      <w:pPr>
        <w:widowControl w:val="0"/>
        <w:tabs>
          <w:tab w:val="left" w:pos="1134"/>
        </w:tabs>
        <w:spacing w:after="160"/>
        <w:ind w:firstLine="567"/>
        <w:jc w:val="both"/>
        <w:rPr>
          <w:rFonts w:ascii="GHEA Grapalat" w:hAnsi="GHEA Grapalat"/>
        </w:rPr>
      </w:pPr>
    </w:p>
    <w:p w14:paraId="2ACF6677"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19ABDF7"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876ABA8"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4004A3">
        <w:rPr>
          <w:rFonts w:ascii="GHEA Grapalat" w:hAnsi="GHEA Grapalat" w:cs="Sylfaen"/>
        </w:rPr>
        <w:t xml:space="preserve">обеспечения </w:t>
      </w:r>
      <w:r w:rsidRPr="004004A3">
        <w:rPr>
          <w:rFonts w:ascii="GHEA Grapalat" w:hAnsi="GHEA Grapalat" w:cs="Sylfaen"/>
        </w:rPr>
        <w:t>заявки</w:t>
      </w:r>
      <w:r w:rsidR="006F7DEE">
        <w:rPr>
          <w:rFonts w:ascii="GHEA Grapalat" w:hAnsi="GHEA Grapalat" w:cs="Sylfaen"/>
        </w:rPr>
        <w:t xml:space="preserve"> или </w:t>
      </w:r>
      <w:r w:rsidRPr="004004A3">
        <w:rPr>
          <w:rFonts w:ascii="GHEA Grapalat" w:hAnsi="GHEA Grapalat" w:cs="Sylfaen"/>
        </w:rPr>
        <w:t>договора;</w:t>
      </w:r>
    </w:p>
    <w:p w14:paraId="5BA440B1"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4752BF63"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 xml:space="preserve">в качестве отобранного участника отказался или </w:t>
      </w:r>
      <w:proofErr w:type="gramStart"/>
      <w:r w:rsidRPr="004004A3">
        <w:rPr>
          <w:rFonts w:ascii="GHEA Grapalat" w:hAnsi="GHEA Grapalat" w:cs="Sylfaen"/>
        </w:rPr>
        <w:t>лишился  права</w:t>
      </w:r>
      <w:proofErr w:type="gramEnd"/>
      <w:r w:rsidRPr="004004A3">
        <w:rPr>
          <w:rFonts w:ascii="GHEA Grapalat" w:hAnsi="GHEA Grapalat" w:cs="Sylfaen"/>
        </w:rPr>
        <w:t xml:space="preserve"> заключения договора.</w:t>
      </w:r>
    </w:p>
    <w:p w14:paraId="4C8500D2"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257D598C"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4E120DB" w14:textId="77777777" w:rsidR="00544918" w:rsidRDefault="00BA3554" w:rsidP="00544918">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44918" w:rsidRPr="000B29DC">
        <w:rPr>
          <w:rFonts w:ascii="GHEA Grapalat" w:hAnsi="GHEA Grapalat"/>
        </w:rPr>
        <w:t xml:space="preserve">Включение участника в </w:t>
      </w:r>
      <w:r w:rsidR="00544918">
        <w:rPr>
          <w:rFonts w:ascii="GHEA Grapalat" w:hAnsi="GHEA Grapalat"/>
        </w:rPr>
        <w:t>списки</w:t>
      </w:r>
      <w:r w:rsidR="00544918" w:rsidRPr="000B29DC">
        <w:rPr>
          <w:rFonts w:ascii="GHEA Grapalat" w:hAnsi="GHEA Grapalat"/>
        </w:rPr>
        <w:t>, предусмотренны</w:t>
      </w:r>
      <w:r w:rsidR="00544918">
        <w:rPr>
          <w:rFonts w:ascii="GHEA Grapalat" w:hAnsi="GHEA Grapalat"/>
        </w:rPr>
        <w:t>е</w:t>
      </w:r>
      <w:r w:rsidR="00544918" w:rsidRPr="000B29DC">
        <w:rPr>
          <w:rFonts w:ascii="GHEA Grapalat" w:hAnsi="GHEA Grapalat"/>
        </w:rPr>
        <w:t xml:space="preserve"> пунктом 6 части 1 статьи 6 Закона</w:t>
      </w:r>
      <w:r w:rsidR="00544918">
        <w:rPr>
          <w:rFonts w:ascii="GHEA Grapalat" w:hAnsi="GHEA Grapalat"/>
        </w:rPr>
        <w:t xml:space="preserve">, а также </w:t>
      </w:r>
      <w:r w:rsidR="00544918" w:rsidRPr="000F78B8">
        <w:rPr>
          <w:rFonts w:ascii="GHEA Grapalat" w:hAnsi="GHEA Grapalat"/>
        </w:rPr>
        <w:t xml:space="preserve">подпунктом 2 пункта 2 </w:t>
      </w:r>
      <w:r w:rsidR="00544918">
        <w:rPr>
          <w:rFonts w:ascii="GHEA Grapalat" w:hAnsi="GHEA Grapalat"/>
        </w:rPr>
        <w:t>постановления Правительства РА N</w:t>
      </w:r>
      <w:r w:rsidR="00544918">
        <w:rPr>
          <w:rFonts w:ascii="GHEA Grapalat" w:hAnsi="GHEA Grapalat"/>
          <w:lang w:val="hy-AM"/>
        </w:rPr>
        <w:t>817-</w:t>
      </w:r>
      <w:r w:rsidR="00544918">
        <w:rPr>
          <w:rFonts w:ascii="GHEA Grapalat" w:hAnsi="GHEA Grapalat"/>
        </w:rPr>
        <w:t xml:space="preserve">А от </w:t>
      </w:r>
      <w:r w:rsidR="00544918">
        <w:rPr>
          <w:rFonts w:ascii="GHEA Grapalat" w:hAnsi="GHEA Grapalat"/>
          <w:lang w:val="hy-AM"/>
        </w:rPr>
        <w:t>20.06.2025</w:t>
      </w:r>
      <w:r w:rsidR="00544918">
        <w:rPr>
          <w:rFonts w:ascii="GHEA Grapalat" w:hAnsi="GHEA Grapalat"/>
        </w:rPr>
        <w:t>г</w:t>
      </w:r>
      <w:r w:rsidR="0054491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544918">
        <w:rPr>
          <w:rFonts w:ascii="GHEA Grapalat" w:hAnsi="GHEA Grapalat"/>
        </w:rPr>
        <w:t>.</w:t>
      </w:r>
    </w:p>
    <w:p w14:paraId="5BB658F5" w14:textId="77777777" w:rsidR="00BA3554" w:rsidRPr="009044F1" w:rsidRDefault="00BA3554" w:rsidP="0054491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D7FA251"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482EC2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DAB194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7F62CC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A1FF87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78D212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C3E19D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572B8FB"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D2F478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9D7F7C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w:t>
      </w:r>
      <w:r w:rsidRPr="009044F1">
        <w:rPr>
          <w:rFonts w:ascii="GHEA Grapalat" w:hAnsi="GHEA Grapalat"/>
          <w:color w:val="000000"/>
        </w:rPr>
        <w:lastRenderedPageBreak/>
        <w:t>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D49A985"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DF9227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9AB1BB2"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45262EA" w14:textId="77777777" w:rsidR="009F6CC6" w:rsidRPr="00AA2C46" w:rsidRDefault="00096865"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CC18C4">
        <w:rPr>
          <w:rFonts w:ascii="GHEA Grapalat" w:hAnsi="GHEA Grapalat"/>
        </w:rPr>
        <w:t>2</w:t>
      </w:r>
      <w:r w:rsidRPr="00AA2C46">
        <w:rPr>
          <w:rFonts w:ascii="GHEA Grapalat" w:hAnsi="GHEA Grapalat"/>
          <w:color w:val="000000"/>
        </w:rPr>
        <w:t>.4</w:t>
      </w:r>
      <w:r w:rsidR="00D13662" w:rsidRPr="00AA2C46">
        <w:rPr>
          <w:rFonts w:ascii="GHEA Grapalat" w:hAnsi="GHEA Grapalat"/>
          <w:color w:val="000000"/>
        </w:rPr>
        <w:t>.</w:t>
      </w:r>
      <w:r w:rsidR="00BB60F9" w:rsidRPr="00AA2C46">
        <w:rPr>
          <w:rFonts w:ascii="GHEA Grapalat" w:hAnsi="GHEA Grapalat"/>
          <w:color w:val="000000"/>
        </w:rPr>
        <w:t xml:space="preserve">4 </w:t>
      </w:r>
      <w:r w:rsidR="009F6CC6" w:rsidRPr="00AA2C46">
        <w:rPr>
          <w:rFonts w:ascii="GHEA Grapalat" w:hAnsi="GHEA Grapalat"/>
          <w:color w:val="000000"/>
        </w:rPr>
        <w:t>Участник должен иметь требуемые для исполнения предусмотренных заключаемым договором обязательств:</w:t>
      </w:r>
    </w:p>
    <w:p w14:paraId="27A99063" w14:textId="77777777" w:rsidR="009F6CC6" w:rsidRPr="00AA2C46" w:rsidRDefault="009F6CC6"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1)</w:t>
      </w:r>
      <w:r w:rsidRPr="00AA2C46">
        <w:rPr>
          <w:rFonts w:ascii="GHEA Grapalat" w:hAnsi="GHEA Grapalat"/>
          <w:color w:val="000000"/>
        </w:rPr>
        <w:tab/>
        <w:t>профессиональный опыт,</w:t>
      </w:r>
    </w:p>
    <w:p w14:paraId="2F14F697" w14:textId="77777777" w:rsidR="009F6CC6" w:rsidRPr="00AA2C46" w:rsidRDefault="009F6CC6"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2)</w:t>
      </w:r>
      <w:r w:rsidRPr="00AA2C46">
        <w:rPr>
          <w:rFonts w:ascii="GHEA Grapalat" w:hAnsi="GHEA Grapalat"/>
          <w:color w:val="000000"/>
        </w:rPr>
        <w:tab/>
        <w:t>трудовые ресурсы.</w:t>
      </w:r>
    </w:p>
    <w:p w14:paraId="5244C36A"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2.4.1 Критерии, предъявляемые к участнику: 1) «Профессиональный опыт» оценивается следующим образом: а. Участник должен иметь надлежащее исполнение не менее одного аналогичного договора в течение года подачи заявки и трёх предшествующих ему лет. Под аналогичным договором в целях настоящего Порядка понимается оказание услуг по координации закупок. б. В подтверждение соответствия требованиям, предусмотренным подпунктом а) настоящего подпункта, участник должен представить вместе с заявкой копии ранее заключённого(</w:t>
      </w:r>
      <w:proofErr w:type="spellStart"/>
      <w:r w:rsidRPr="00AA2C46">
        <w:rPr>
          <w:rFonts w:ascii="GHEA Grapalat" w:hAnsi="GHEA Grapalat"/>
          <w:color w:val="000000"/>
        </w:rPr>
        <w:t>ых</w:t>
      </w:r>
      <w:proofErr w:type="spellEnd"/>
      <w:r w:rsidRPr="00AA2C46">
        <w:rPr>
          <w:rFonts w:ascii="GHEA Grapalat" w:hAnsi="GHEA Grapalat"/>
          <w:color w:val="000000"/>
        </w:rPr>
        <w:t>) договора(</w:t>
      </w:r>
      <w:proofErr w:type="spellStart"/>
      <w:r w:rsidRPr="00AA2C46">
        <w:rPr>
          <w:rFonts w:ascii="GHEA Grapalat" w:hAnsi="GHEA Grapalat"/>
          <w:color w:val="000000"/>
        </w:rPr>
        <w:t>ов</w:t>
      </w:r>
      <w:proofErr w:type="spellEnd"/>
      <w:r w:rsidRPr="00AA2C46">
        <w:rPr>
          <w:rFonts w:ascii="GHEA Grapalat" w:hAnsi="GHEA Grapalat"/>
          <w:color w:val="000000"/>
        </w:rPr>
        <w:t>), а для оценки надлежащего исполнения данного(</w:t>
      </w:r>
      <w:proofErr w:type="spellStart"/>
      <w:r w:rsidRPr="00AA2C46">
        <w:rPr>
          <w:rFonts w:ascii="GHEA Grapalat" w:hAnsi="GHEA Grapalat"/>
          <w:color w:val="000000"/>
        </w:rPr>
        <w:t>ых</w:t>
      </w:r>
      <w:proofErr w:type="spellEnd"/>
      <w:r w:rsidRPr="00AA2C46">
        <w:rPr>
          <w:rFonts w:ascii="GHEA Grapalat" w:hAnsi="GHEA Grapalat"/>
          <w:color w:val="000000"/>
        </w:rPr>
        <w:t>) договора(</w:t>
      </w:r>
      <w:proofErr w:type="spellStart"/>
      <w:r w:rsidRPr="00AA2C46">
        <w:rPr>
          <w:rFonts w:ascii="GHEA Grapalat" w:hAnsi="GHEA Grapalat"/>
          <w:color w:val="000000"/>
        </w:rPr>
        <w:t>ов</w:t>
      </w:r>
      <w:proofErr w:type="spellEnd"/>
      <w:r w:rsidRPr="00AA2C46">
        <w:rPr>
          <w:rFonts w:ascii="GHEA Grapalat" w:hAnsi="GHEA Grapalat"/>
          <w:color w:val="000000"/>
        </w:rPr>
        <w:t>) – копию договора(</w:t>
      </w:r>
      <w:proofErr w:type="spellStart"/>
      <w:r w:rsidRPr="00AA2C46">
        <w:rPr>
          <w:rFonts w:ascii="GHEA Grapalat" w:hAnsi="GHEA Grapalat"/>
          <w:color w:val="000000"/>
        </w:rPr>
        <w:t>ов</w:t>
      </w:r>
      <w:proofErr w:type="spellEnd"/>
      <w:r w:rsidRPr="00AA2C46">
        <w:rPr>
          <w:rFonts w:ascii="GHEA Grapalat" w:hAnsi="GHEA Grapalat"/>
          <w:color w:val="000000"/>
        </w:rPr>
        <w:t>), заверенную сторонами данного договора, подтверждающую исполнение договора в установленный срок (акт приёмки-передачи и т.п.), или письменное подтверждение стороны, принявшей исполнение данного договора.</w:t>
      </w:r>
    </w:p>
    <w:p w14:paraId="33099B11" w14:textId="77777777" w:rsidR="00BB60F9" w:rsidRPr="00AA2C46" w:rsidRDefault="00BB60F9"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bl>
      <w:tblPr>
        <w:tblW w:w="825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5"/>
        <w:gridCol w:w="1290"/>
        <w:gridCol w:w="1826"/>
        <w:gridCol w:w="2257"/>
        <w:gridCol w:w="1612"/>
      </w:tblGrid>
      <w:tr w:rsidR="00835F4F" w:rsidRPr="00AA2C46" w14:paraId="04DD8D7F" w14:textId="77777777" w:rsidTr="00835F4F">
        <w:trPr>
          <w:trHeight w:val="515"/>
        </w:trPr>
        <w:tc>
          <w:tcPr>
            <w:tcW w:w="8250" w:type="dxa"/>
            <w:gridSpan w:val="5"/>
          </w:tcPr>
          <w:p w14:paraId="128EA1B0" w14:textId="74159A33" w:rsidR="00835F4F" w:rsidRPr="00AA2C46" w:rsidRDefault="00626F55" w:rsidP="00626F55">
            <w:pPr>
              <w:pStyle w:val="NormalWeb"/>
              <w:widowControl w:val="0"/>
              <w:tabs>
                <w:tab w:val="left" w:pos="1134"/>
              </w:tabs>
              <w:spacing w:before="0" w:beforeAutospacing="0" w:after="160" w:afterAutospacing="0"/>
              <w:ind w:firstLine="567"/>
              <w:jc w:val="center"/>
              <w:rPr>
                <w:rFonts w:ascii="GHEA Grapalat" w:hAnsi="GHEA Grapalat"/>
                <w:color w:val="000000"/>
              </w:rPr>
            </w:pPr>
            <w:r w:rsidRPr="004B185A">
              <w:rPr>
                <w:rFonts w:ascii="GHEA Grapalat" w:hAnsi="GHEA Grapalat"/>
                <w:u w:val="single"/>
              </w:rPr>
              <w:t>услуги по закупкам</w:t>
            </w:r>
          </w:p>
        </w:tc>
      </w:tr>
      <w:tr w:rsidR="00835F4F" w:rsidRPr="00AA2C46" w14:paraId="1F004DCA" w14:textId="77777777" w:rsidTr="00835F4F">
        <w:trPr>
          <w:trHeight w:val="528"/>
        </w:trPr>
        <w:tc>
          <w:tcPr>
            <w:tcW w:w="1265" w:type="dxa"/>
            <w:vMerge w:val="restart"/>
            <w:vAlign w:val="center"/>
          </w:tcPr>
          <w:p w14:paraId="4289E939"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AA2C46">
              <w:rPr>
                <w:rFonts w:ascii="GHEA Grapalat" w:hAnsi="GHEA Grapalat"/>
                <w:color w:val="000000"/>
              </w:rPr>
              <w:t>имя ,</w:t>
            </w:r>
            <w:proofErr w:type="gramEnd"/>
            <w:r w:rsidRPr="00AA2C46">
              <w:rPr>
                <w:rFonts w:ascii="GHEA Grapalat" w:hAnsi="GHEA Grapalat"/>
                <w:color w:val="000000"/>
              </w:rPr>
              <w:t xml:space="preserve"> фамилия</w:t>
            </w:r>
          </w:p>
        </w:tc>
        <w:tc>
          <w:tcPr>
            <w:tcW w:w="1290" w:type="dxa"/>
            <w:vMerge w:val="restart"/>
            <w:vAlign w:val="center"/>
          </w:tcPr>
          <w:p w14:paraId="3FC5105D"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квалификация</w:t>
            </w:r>
          </w:p>
        </w:tc>
        <w:tc>
          <w:tcPr>
            <w:tcW w:w="4083" w:type="dxa"/>
            <w:gridSpan w:val="2"/>
          </w:tcPr>
          <w:p w14:paraId="0611A5C4"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 xml:space="preserve">работающий опыт </w:t>
            </w:r>
          </w:p>
        </w:tc>
        <w:tc>
          <w:tcPr>
            <w:tcW w:w="1612" w:type="dxa"/>
            <w:vMerge w:val="restart"/>
          </w:tcPr>
          <w:p w14:paraId="6E110BD8"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работодатель имя</w:t>
            </w:r>
          </w:p>
        </w:tc>
      </w:tr>
      <w:tr w:rsidR="00835F4F" w:rsidRPr="00AA2C46" w14:paraId="148B1035" w14:textId="77777777" w:rsidTr="00835F4F">
        <w:trPr>
          <w:trHeight w:val="164"/>
        </w:trPr>
        <w:tc>
          <w:tcPr>
            <w:tcW w:w="1265" w:type="dxa"/>
            <w:vMerge/>
          </w:tcPr>
          <w:p w14:paraId="69B4FCA5"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c>
        <w:tc>
          <w:tcPr>
            <w:tcW w:w="1290" w:type="dxa"/>
            <w:vMerge/>
          </w:tcPr>
          <w:p w14:paraId="5F4D43F8"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c>
        <w:tc>
          <w:tcPr>
            <w:tcW w:w="1826" w:type="dxa"/>
          </w:tcPr>
          <w:p w14:paraId="32356EDD"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период</w:t>
            </w:r>
          </w:p>
        </w:tc>
        <w:tc>
          <w:tcPr>
            <w:tcW w:w="2257" w:type="dxa"/>
            <w:vAlign w:val="center"/>
          </w:tcPr>
          <w:p w14:paraId="46EAF218"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активность поле и сделанный работа</w:t>
            </w:r>
          </w:p>
        </w:tc>
        <w:tc>
          <w:tcPr>
            <w:tcW w:w="1612" w:type="dxa"/>
            <w:vMerge/>
          </w:tcPr>
          <w:p w14:paraId="3E566C71"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c>
      </w:tr>
      <w:tr w:rsidR="00835F4F" w:rsidRPr="00AA2C46" w14:paraId="751130D6" w14:textId="77777777" w:rsidTr="00835F4F">
        <w:trPr>
          <w:trHeight w:val="572"/>
        </w:trPr>
        <w:tc>
          <w:tcPr>
            <w:tcW w:w="1265" w:type="dxa"/>
            <w:vAlign w:val="center"/>
          </w:tcPr>
          <w:p w14:paraId="35F97CF9"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1</w:t>
            </w:r>
          </w:p>
        </w:tc>
        <w:tc>
          <w:tcPr>
            <w:tcW w:w="1290" w:type="dxa"/>
            <w:vAlign w:val="center"/>
          </w:tcPr>
          <w:p w14:paraId="3F3C2D61"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2</w:t>
            </w:r>
          </w:p>
        </w:tc>
        <w:tc>
          <w:tcPr>
            <w:tcW w:w="1826" w:type="dxa"/>
            <w:vAlign w:val="center"/>
          </w:tcPr>
          <w:p w14:paraId="02A5C2AD"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3</w:t>
            </w:r>
          </w:p>
        </w:tc>
        <w:tc>
          <w:tcPr>
            <w:tcW w:w="2257" w:type="dxa"/>
            <w:vAlign w:val="center"/>
          </w:tcPr>
          <w:p w14:paraId="2C2A118F"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4</w:t>
            </w:r>
          </w:p>
        </w:tc>
        <w:tc>
          <w:tcPr>
            <w:tcW w:w="1612" w:type="dxa"/>
            <w:vAlign w:val="center"/>
          </w:tcPr>
          <w:p w14:paraId="64F062F5"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5</w:t>
            </w:r>
          </w:p>
        </w:tc>
      </w:tr>
      <w:tr w:rsidR="00835F4F" w:rsidRPr="00AA2C46" w14:paraId="6603CF32" w14:textId="77777777" w:rsidTr="00835F4F">
        <w:trPr>
          <w:trHeight w:val="600"/>
        </w:trPr>
        <w:tc>
          <w:tcPr>
            <w:tcW w:w="1265" w:type="dxa"/>
            <w:vAlign w:val="center"/>
          </w:tcPr>
          <w:p w14:paraId="2F8B67CC"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c>
        <w:tc>
          <w:tcPr>
            <w:tcW w:w="1290" w:type="dxa"/>
            <w:vAlign w:val="center"/>
          </w:tcPr>
          <w:p w14:paraId="1219BFB9"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c>
        <w:tc>
          <w:tcPr>
            <w:tcW w:w="1826" w:type="dxa"/>
            <w:vAlign w:val="center"/>
          </w:tcPr>
          <w:p w14:paraId="00DCE20B"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c>
        <w:tc>
          <w:tcPr>
            <w:tcW w:w="2257" w:type="dxa"/>
            <w:vAlign w:val="center"/>
          </w:tcPr>
          <w:p w14:paraId="34D87E90"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c>
        <w:tc>
          <w:tcPr>
            <w:tcW w:w="1612" w:type="dxa"/>
          </w:tcPr>
          <w:p w14:paraId="707C277D" w14:textId="77777777" w:rsidR="00835F4F" w:rsidRPr="00AA2C46" w:rsidRDefault="00835F4F"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c>
      </w:tr>
    </w:tbl>
    <w:p w14:paraId="3B309F16" w14:textId="77777777" w:rsidR="00AA2C46" w:rsidRPr="00AA2C46" w:rsidRDefault="00AA2C46"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Квалификация участника, наиболее полно отвечающего требованиям приглашения по критерию «Профессиональный опыт», оценивается в «35» баллов – наилучшее предложение. Квалификация всех остальных участников оценивается в сравнении с наилучшим предложением. 2) Критерий «Трудовые ресурсы» оценивается в следующем порядке: а) штат должен включать не менее 1 человека (специалиста по закупкам) со стажем работы по специальности не менее 3 лет. б) участник представляет данные о персонале, предлагаемом для исполнения контракта, в качестве документа, обосновывающего квалификационный критерий, по следующей форме: Для исполнения контракта требуются следующие трудовые ресурсы. Квалификация участника, наиболее полно отвечающего требованиям приглашения по критерию «Опыт», оценивается в «35» баллов – наилучшее предложение. Квалификация всех остальных участников оценивается в сравнении с наилучшим предложением. 2) Критерий «Трудовые ресурсы» оценивается в следующем порядке: а) штат должен включать не менее 1 человека (специалиста по закупкам) со стажем работы по специальности не менее 3 лет. б) участник представляет данные о персонале, предлагаемом для исполнения контракта, в качестве документа, обосновывающего квалификационные критерии, по следующей форме: Для исполнения контракта необходимы следующие трудовые ресурсы:</w:t>
      </w:r>
    </w:p>
    <w:p w14:paraId="5353D460" w14:textId="77777777" w:rsidR="00AA2C46" w:rsidRPr="00AA2C46" w:rsidRDefault="00AA2C46" w:rsidP="00AA2C46">
      <w:pPr>
        <w:pStyle w:val="NormalWeb"/>
        <w:widowControl w:val="0"/>
        <w:tabs>
          <w:tab w:val="left" w:pos="1134"/>
        </w:tabs>
        <w:spacing w:before="0" w:beforeAutospacing="0" w:after="160" w:afterAutospacing="0"/>
        <w:ind w:firstLine="567"/>
        <w:jc w:val="both"/>
        <w:rPr>
          <w:rFonts w:ascii="GHEA Grapalat" w:hAnsi="GHEA Grapalat"/>
          <w:color w:val="000000"/>
        </w:rPr>
      </w:pP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AA2C46" w:rsidRPr="00AA2C46" w14:paraId="63E4A867" w14:textId="77777777" w:rsidTr="007C055B">
        <w:trPr>
          <w:cantSplit/>
        </w:trPr>
        <w:tc>
          <w:tcPr>
            <w:tcW w:w="558" w:type="dxa"/>
            <w:vMerge w:val="restart"/>
            <w:vAlign w:val="center"/>
          </w:tcPr>
          <w:p w14:paraId="5207485B" w14:textId="77777777" w:rsidR="00AA2C46" w:rsidRPr="00AA2C46" w:rsidRDefault="00AA2C46" w:rsidP="007C055B">
            <w:pPr>
              <w:jc w:val="center"/>
              <w:rPr>
                <w:rFonts w:ascii="Sylfaen" w:hAnsi="Sylfaen"/>
                <w:lang w:val="hy-AM"/>
              </w:rPr>
            </w:pPr>
            <w:r w:rsidRPr="00AA2C46">
              <w:rPr>
                <w:rFonts w:ascii="Sylfaen" w:hAnsi="Sylfaen"/>
                <w:b/>
                <w:bCs/>
                <w:lang w:val="es-ES"/>
              </w:rPr>
              <w:t>ч/ч</w:t>
            </w:r>
            <w:r w:rsidRPr="00AA2C46">
              <w:rPr>
                <w:rFonts w:ascii="Sylfaen" w:hAnsi="Sylfaen"/>
                <w:lang w:val="hy-AM"/>
              </w:rPr>
              <w:t xml:space="preserve"> </w:t>
            </w:r>
          </w:p>
        </w:tc>
        <w:tc>
          <w:tcPr>
            <w:tcW w:w="9360" w:type="dxa"/>
            <w:gridSpan w:val="5"/>
            <w:vAlign w:val="center"/>
          </w:tcPr>
          <w:p w14:paraId="7C6FB0F5" w14:textId="77777777" w:rsidR="00AA2C46" w:rsidRPr="00AA2C46" w:rsidRDefault="00AA2C46" w:rsidP="007C055B">
            <w:pPr>
              <w:jc w:val="center"/>
              <w:rPr>
                <w:rFonts w:ascii="Sylfaen" w:hAnsi="Sylfaen"/>
                <w:b/>
                <w:bCs/>
                <w:lang w:val="es-ES"/>
              </w:rPr>
            </w:pPr>
            <w:proofErr w:type="spellStart"/>
            <w:r w:rsidRPr="00AA2C46">
              <w:rPr>
                <w:rFonts w:ascii="Sylfaen" w:hAnsi="Sylfaen"/>
                <w:b/>
                <w:bCs/>
                <w:lang w:val="es-ES"/>
              </w:rPr>
              <w:t>Базовый</w:t>
            </w:r>
            <w:proofErr w:type="spellEnd"/>
            <w:r w:rsidRPr="00AA2C46">
              <w:rPr>
                <w:rFonts w:ascii="Sylfaen" w:hAnsi="Sylfaen"/>
                <w:b/>
                <w:bCs/>
                <w:lang w:val="es-ES"/>
              </w:rPr>
              <w:t xml:space="preserve"> в </w:t>
            </w:r>
            <w:proofErr w:type="spellStart"/>
            <w:r w:rsidRPr="00AA2C46">
              <w:rPr>
                <w:rFonts w:ascii="Sylfaen" w:hAnsi="Sylfaen"/>
                <w:b/>
                <w:bCs/>
                <w:lang w:val="es-ES"/>
              </w:rPr>
              <w:t>штате</w:t>
            </w:r>
            <w:proofErr w:type="spellEnd"/>
            <w:r w:rsidRPr="00AA2C46">
              <w:rPr>
                <w:rFonts w:ascii="Sylfaen" w:hAnsi="Sylfaen"/>
                <w:b/>
                <w:bCs/>
                <w:lang w:val="es-ES"/>
              </w:rPr>
              <w:t xml:space="preserve"> </w:t>
            </w:r>
            <w:proofErr w:type="spellStart"/>
            <w:r w:rsidRPr="00AA2C46">
              <w:rPr>
                <w:rFonts w:ascii="Sylfaen" w:hAnsi="Sylfaen"/>
                <w:b/>
                <w:bCs/>
                <w:lang w:val="es-ES"/>
              </w:rPr>
              <w:t>включено</w:t>
            </w:r>
            <w:proofErr w:type="spellEnd"/>
            <w:r w:rsidRPr="00AA2C46">
              <w:rPr>
                <w:rFonts w:ascii="Sylfaen" w:hAnsi="Sylfaen"/>
                <w:b/>
                <w:bCs/>
                <w:lang w:val="es-ES"/>
              </w:rPr>
              <w:t xml:space="preserve"> </w:t>
            </w:r>
            <w:proofErr w:type="spellStart"/>
            <w:r w:rsidRPr="00AA2C46">
              <w:rPr>
                <w:rFonts w:ascii="Sylfaen" w:hAnsi="Sylfaen"/>
                <w:b/>
                <w:bCs/>
                <w:lang w:val="es-ES"/>
              </w:rPr>
              <w:t>специалисты</w:t>
            </w:r>
            <w:proofErr w:type="spellEnd"/>
          </w:p>
        </w:tc>
      </w:tr>
      <w:tr w:rsidR="00AA2C46" w:rsidRPr="00AA2C46" w14:paraId="493DB1CD" w14:textId="77777777" w:rsidTr="007C055B">
        <w:trPr>
          <w:cantSplit/>
          <w:trHeight w:val="301"/>
        </w:trPr>
        <w:tc>
          <w:tcPr>
            <w:tcW w:w="558" w:type="dxa"/>
            <w:vMerge/>
            <w:vAlign w:val="center"/>
          </w:tcPr>
          <w:p w14:paraId="561D6BEE" w14:textId="77777777" w:rsidR="00AA2C46" w:rsidRPr="00AA2C46" w:rsidRDefault="00AA2C46" w:rsidP="007C055B">
            <w:pPr>
              <w:jc w:val="center"/>
              <w:rPr>
                <w:rFonts w:ascii="Sylfaen" w:hAnsi="Sylfaen"/>
                <w:lang w:val="hy-AM"/>
              </w:rPr>
            </w:pPr>
          </w:p>
        </w:tc>
        <w:tc>
          <w:tcPr>
            <w:tcW w:w="1800" w:type="dxa"/>
            <w:vMerge w:val="restart"/>
            <w:vAlign w:val="center"/>
          </w:tcPr>
          <w:p w14:paraId="41C2749C" w14:textId="77777777" w:rsidR="00AA2C46" w:rsidRPr="00AA2C46" w:rsidRDefault="00AA2C46" w:rsidP="007C055B">
            <w:pPr>
              <w:jc w:val="center"/>
              <w:rPr>
                <w:rFonts w:ascii="Sylfaen" w:hAnsi="Sylfaen"/>
                <w:b/>
                <w:bCs/>
                <w:lang w:val="es-ES"/>
              </w:rPr>
            </w:pPr>
            <w:proofErr w:type="spellStart"/>
            <w:proofErr w:type="gramStart"/>
            <w:r w:rsidRPr="00AA2C46">
              <w:rPr>
                <w:rFonts w:ascii="Sylfaen" w:hAnsi="Sylfaen"/>
                <w:b/>
                <w:bCs/>
                <w:lang w:val="es-ES"/>
              </w:rPr>
              <w:t>имя</w:t>
            </w:r>
            <w:proofErr w:type="spellEnd"/>
            <w:r w:rsidRPr="00AA2C46">
              <w:rPr>
                <w:rFonts w:ascii="Sylfaen" w:hAnsi="Sylfaen"/>
                <w:b/>
                <w:bCs/>
                <w:lang w:val="es-ES"/>
              </w:rPr>
              <w:t xml:space="preserve"> ,</w:t>
            </w:r>
            <w:proofErr w:type="gramEnd"/>
            <w:r w:rsidRPr="00AA2C46">
              <w:rPr>
                <w:rFonts w:ascii="Sylfaen" w:hAnsi="Sylfaen"/>
                <w:b/>
                <w:bCs/>
                <w:lang w:val="es-ES"/>
              </w:rPr>
              <w:t xml:space="preserve"> </w:t>
            </w:r>
            <w:proofErr w:type="spellStart"/>
            <w:r w:rsidRPr="00AA2C46">
              <w:rPr>
                <w:rFonts w:ascii="Sylfaen" w:hAnsi="Sylfaen"/>
                <w:b/>
                <w:bCs/>
                <w:lang w:val="es-ES"/>
              </w:rPr>
              <w:t>фамилия</w:t>
            </w:r>
            <w:proofErr w:type="spellEnd"/>
          </w:p>
        </w:tc>
        <w:tc>
          <w:tcPr>
            <w:tcW w:w="1440" w:type="dxa"/>
            <w:vMerge w:val="restart"/>
            <w:vAlign w:val="center"/>
          </w:tcPr>
          <w:p w14:paraId="5C0054C5" w14:textId="77777777" w:rsidR="00AA2C46" w:rsidRPr="00AA2C46" w:rsidRDefault="00AA2C46" w:rsidP="007C055B">
            <w:pPr>
              <w:jc w:val="center"/>
              <w:rPr>
                <w:rFonts w:ascii="Sylfaen" w:hAnsi="Sylfaen"/>
                <w:b/>
                <w:bCs/>
                <w:lang w:val="es-ES"/>
              </w:rPr>
            </w:pPr>
            <w:proofErr w:type="spellStart"/>
            <w:r w:rsidRPr="00AA2C46">
              <w:rPr>
                <w:rFonts w:ascii="Sylfaen" w:hAnsi="Sylfaen"/>
                <w:b/>
                <w:bCs/>
                <w:lang w:val="es-ES"/>
              </w:rPr>
              <w:t>квалификация</w:t>
            </w:r>
            <w:proofErr w:type="spellEnd"/>
          </w:p>
        </w:tc>
        <w:tc>
          <w:tcPr>
            <w:tcW w:w="4410" w:type="dxa"/>
            <w:gridSpan w:val="2"/>
            <w:vAlign w:val="center"/>
          </w:tcPr>
          <w:p w14:paraId="13C0EA14" w14:textId="77777777" w:rsidR="00AA2C46" w:rsidRPr="00AA2C46" w:rsidRDefault="00AA2C46" w:rsidP="007C055B">
            <w:pPr>
              <w:jc w:val="center"/>
              <w:rPr>
                <w:rFonts w:ascii="Sylfaen" w:hAnsi="Sylfaen"/>
                <w:b/>
                <w:bCs/>
                <w:lang w:val="es-ES"/>
              </w:rPr>
            </w:pPr>
            <w:proofErr w:type="spellStart"/>
            <w:r w:rsidRPr="00AA2C46">
              <w:rPr>
                <w:rFonts w:ascii="Sylfaen" w:hAnsi="Sylfaen"/>
                <w:b/>
                <w:bCs/>
                <w:lang w:val="es-ES"/>
              </w:rPr>
              <w:t>работающий</w:t>
            </w:r>
            <w:proofErr w:type="spellEnd"/>
            <w:r w:rsidRPr="00AA2C46">
              <w:rPr>
                <w:rFonts w:ascii="Sylfaen" w:hAnsi="Sylfaen"/>
                <w:b/>
                <w:bCs/>
                <w:lang w:val="es-ES"/>
              </w:rPr>
              <w:t xml:space="preserve"> </w:t>
            </w:r>
            <w:proofErr w:type="spellStart"/>
            <w:r w:rsidRPr="00AA2C46">
              <w:rPr>
                <w:rFonts w:ascii="Sylfaen" w:hAnsi="Sylfaen"/>
                <w:b/>
                <w:bCs/>
                <w:lang w:val="es-ES"/>
              </w:rPr>
              <w:t>опыт</w:t>
            </w:r>
            <w:proofErr w:type="spellEnd"/>
          </w:p>
        </w:tc>
        <w:tc>
          <w:tcPr>
            <w:tcW w:w="1710" w:type="dxa"/>
            <w:vMerge w:val="restart"/>
            <w:vAlign w:val="center"/>
          </w:tcPr>
          <w:p w14:paraId="6AE0B2F1" w14:textId="77777777" w:rsidR="00AA2C46" w:rsidRPr="00AA2C46" w:rsidRDefault="00AA2C46" w:rsidP="007C055B">
            <w:pPr>
              <w:jc w:val="center"/>
              <w:rPr>
                <w:rFonts w:ascii="Sylfaen" w:hAnsi="Sylfaen" w:cs="Arial"/>
              </w:rPr>
            </w:pPr>
            <w:proofErr w:type="spellStart"/>
            <w:r w:rsidRPr="00AA2C46">
              <w:rPr>
                <w:rFonts w:ascii="Sylfaen" w:hAnsi="Sylfaen"/>
                <w:b/>
                <w:bCs/>
                <w:lang w:val="es-ES"/>
              </w:rPr>
              <w:t>работодатель</w:t>
            </w:r>
            <w:proofErr w:type="spellEnd"/>
            <w:r w:rsidRPr="00AA2C46">
              <w:rPr>
                <w:rFonts w:ascii="Sylfaen" w:hAnsi="Sylfaen"/>
                <w:b/>
                <w:bCs/>
                <w:lang w:val="es-ES"/>
              </w:rPr>
              <w:t xml:space="preserve"> </w:t>
            </w:r>
            <w:proofErr w:type="spellStart"/>
            <w:r w:rsidRPr="00AA2C46">
              <w:rPr>
                <w:rFonts w:ascii="Sylfaen" w:hAnsi="Sylfaen"/>
                <w:b/>
                <w:bCs/>
                <w:lang w:val="es-ES"/>
              </w:rPr>
              <w:t>имя</w:t>
            </w:r>
            <w:proofErr w:type="spellEnd"/>
          </w:p>
        </w:tc>
      </w:tr>
      <w:tr w:rsidR="00AA2C46" w:rsidRPr="00AA2C46" w14:paraId="4D3534C5" w14:textId="77777777" w:rsidTr="007C055B">
        <w:trPr>
          <w:cantSplit/>
          <w:trHeight w:val="299"/>
        </w:trPr>
        <w:tc>
          <w:tcPr>
            <w:tcW w:w="558" w:type="dxa"/>
            <w:vMerge/>
            <w:vAlign w:val="center"/>
          </w:tcPr>
          <w:p w14:paraId="5EDACEAD" w14:textId="77777777" w:rsidR="00AA2C46" w:rsidRPr="00AA2C46" w:rsidRDefault="00AA2C46" w:rsidP="007C055B">
            <w:pPr>
              <w:jc w:val="center"/>
              <w:rPr>
                <w:rFonts w:ascii="Sylfaen" w:hAnsi="Sylfaen"/>
                <w:lang w:val="hy-AM"/>
              </w:rPr>
            </w:pPr>
          </w:p>
        </w:tc>
        <w:tc>
          <w:tcPr>
            <w:tcW w:w="1800" w:type="dxa"/>
            <w:vMerge/>
            <w:vAlign w:val="center"/>
          </w:tcPr>
          <w:p w14:paraId="0B37AE73" w14:textId="77777777" w:rsidR="00AA2C46" w:rsidRPr="00AA2C46" w:rsidRDefault="00AA2C46" w:rsidP="007C055B">
            <w:pPr>
              <w:jc w:val="center"/>
              <w:rPr>
                <w:rFonts w:ascii="Sylfaen" w:hAnsi="Sylfaen"/>
                <w:lang w:val="hy-AM"/>
              </w:rPr>
            </w:pPr>
          </w:p>
        </w:tc>
        <w:tc>
          <w:tcPr>
            <w:tcW w:w="1440" w:type="dxa"/>
            <w:vMerge/>
            <w:vAlign w:val="center"/>
          </w:tcPr>
          <w:p w14:paraId="722C1EF5" w14:textId="77777777" w:rsidR="00AA2C46" w:rsidRPr="00AA2C46" w:rsidDel="006B374D" w:rsidRDefault="00AA2C46" w:rsidP="007C055B">
            <w:pPr>
              <w:jc w:val="center"/>
              <w:rPr>
                <w:rFonts w:ascii="Sylfaen" w:hAnsi="Sylfaen"/>
                <w:b/>
                <w:bCs/>
                <w:lang w:val="es-ES"/>
              </w:rPr>
            </w:pPr>
          </w:p>
        </w:tc>
        <w:tc>
          <w:tcPr>
            <w:tcW w:w="1980" w:type="dxa"/>
            <w:vAlign w:val="center"/>
          </w:tcPr>
          <w:p w14:paraId="21AC8B27" w14:textId="77777777" w:rsidR="00AA2C46" w:rsidRPr="00AA2C46" w:rsidDel="00B57526" w:rsidRDefault="00AA2C46" w:rsidP="007C055B">
            <w:pPr>
              <w:jc w:val="center"/>
              <w:rPr>
                <w:rFonts w:ascii="Sylfaen" w:hAnsi="Sylfaen"/>
                <w:b/>
                <w:bCs/>
                <w:lang w:val="es-ES"/>
              </w:rPr>
            </w:pPr>
            <w:proofErr w:type="spellStart"/>
            <w:r w:rsidRPr="00AA2C46">
              <w:rPr>
                <w:rFonts w:ascii="Sylfaen" w:hAnsi="Sylfaen"/>
                <w:b/>
                <w:bCs/>
                <w:lang w:val="es-ES"/>
              </w:rPr>
              <w:t>период</w:t>
            </w:r>
            <w:proofErr w:type="spellEnd"/>
          </w:p>
        </w:tc>
        <w:tc>
          <w:tcPr>
            <w:tcW w:w="2430" w:type="dxa"/>
            <w:vAlign w:val="center"/>
          </w:tcPr>
          <w:p w14:paraId="73630B17" w14:textId="77777777" w:rsidR="00AA2C46" w:rsidRPr="00AA2C46" w:rsidDel="00B57526" w:rsidRDefault="00AA2C46" w:rsidP="007C055B">
            <w:pPr>
              <w:jc w:val="center"/>
              <w:rPr>
                <w:rFonts w:ascii="Sylfaen" w:hAnsi="Sylfaen"/>
                <w:b/>
                <w:bCs/>
                <w:lang w:val="es-ES"/>
              </w:rPr>
            </w:pPr>
            <w:proofErr w:type="spellStart"/>
            <w:r w:rsidRPr="00AA2C46">
              <w:rPr>
                <w:rFonts w:ascii="Sylfaen" w:hAnsi="Sylfaen"/>
                <w:b/>
                <w:bCs/>
                <w:lang w:val="es-ES"/>
              </w:rPr>
              <w:t>активность</w:t>
            </w:r>
            <w:proofErr w:type="spellEnd"/>
            <w:r w:rsidRPr="00AA2C46">
              <w:rPr>
                <w:rFonts w:ascii="Sylfaen" w:hAnsi="Sylfaen"/>
                <w:b/>
                <w:bCs/>
                <w:lang w:val="es-ES"/>
              </w:rPr>
              <w:t xml:space="preserve"> </w:t>
            </w:r>
            <w:proofErr w:type="spellStart"/>
            <w:r w:rsidRPr="00AA2C46">
              <w:rPr>
                <w:rFonts w:ascii="Sylfaen" w:hAnsi="Sylfaen"/>
                <w:b/>
                <w:bCs/>
                <w:lang w:val="es-ES"/>
              </w:rPr>
              <w:t>поле</w:t>
            </w:r>
            <w:proofErr w:type="spellEnd"/>
            <w:r w:rsidRPr="00AA2C46">
              <w:rPr>
                <w:rFonts w:ascii="Sylfaen" w:hAnsi="Sylfaen"/>
                <w:b/>
                <w:bCs/>
                <w:lang w:val="es-ES"/>
              </w:rPr>
              <w:t xml:space="preserve"> и </w:t>
            </w:r>
            <w:proofErr w:type="spellStart"/>
            <w:r w:rsidRPr="00AA2C46">
              <w:rPr>
                <w:rFonts w:ascii="Sylfaen" w:hAnsi="Sylfaen"/>
                <w:b/>
                <w:bCs/>
                <w:lang w:val="es-ES"/>
              </w:rPr>
              <w:t>проделанная</w:t>
            </w:r>
            <w:proofErr w:type="spellEnd"/>
            <w:r w:rsidRPr="00AA2C46">
              <w:rPr>
                <w:rFonts w:ascii="Sylfaen" w:hAnsi="Sylfaen"/>
                <w:b/>
                <w:bCs/>
                <w:lang w:val="es-ES"/>
              </w:rPr>
              <w:t xml:space="preserve"> </w:t>
            </w:r>
            <w:proofErr w:type="spellStart"/>
            <w:r w:rsidRPr="00AA2C46">
              <w:rPr>
                <w:rFonts w:ascii="Sylfaen" w:hAnsi="Sylfaen"/>
                <w:b/>
                <w:bCs/>
                <w:lang w:val="es-ES"/>
              </w:rPr>
              <w:t>работа</w:t>
            </w:r>
            <w:proofErr w:type="spellEnd"/>
            <w:r w:rsidRPr="00AA2C46">
              <w:rPr>
                <w:rFonts w:ascii="Sylfaen" w:hAnsi="Sylfaen"/>
                <w:b/>
                <w:bCs/>
                <w:lang w:val="es-ES"/>
              </w:rPr>
              <w:t xml:space="preserve"> работа</w:t>
            </w:r>
          </w:p>
        </w:tc>
        <w:tc>
          <w:tcPr>
            <w:tcW w:w="1710" w:type="dxa"/>
            <w:vMerge/>
            <w:vAlign w:val="center"/>
          </w:tcPr>
          <w:p w14:paraId="39AD6CD7" w14:textId="77777777" w:rsidR="00AA2C46" w:rsidRPr="00AA2C46" w:rsidRDefault="00AA2C46" w:rsidP="007C055B">
            <w:pPr>
              <w:jc w:val="center"/>
              <w:rPr>
                <w:rFonts w:ascii="Sylfaen" w:hAnsi="Sylfaen"/>
                <w:lang w:val="hy-AM"/>
              </w:rPr>
            </w:pPr>
          </w:p>
        </w:tc>
      </w:tr>
      <w:tr w:rsidR="00AA2C46" w:rsidRPr="00AA2C46" w14:paraId="58CA4A18" w14:textId="77777777" w:rsidTr="007C055B">
        <w:trPr>
          <w:cantSplit/>
        </w:trPr>
        <w:tc>
          <w:tcPr>
            <w:tcW w:w="558" w:type="dxa"/>
          </w:tcPr>
          <w:p w14:paraId="0D363A0B" w14:textId="77777777" w:rsidR="00AA2C46" w:rsidRPr="00AA2C46" w:rsidRDefault="00AA2C46" w:rsidP="007C055B">
            <w:pPr>
              <w:jc w:val="center"/>
              <w:rPr>
                <w:rFonts w:ascii="Sylfaen" w:hAnsi="Sylfaen"/>
                <w:lang w:val="es-ES"/>
              </w:rPr>
            </w:pPr>
          </w:p>
        </w:tc>
        <w:tc>
          <w:tcPr>
            <w:tcW w:w="1800" w:type="dxa"/>
          </w:tcPr>
          <w:p w14:paraId="745D6E9E" w14:textId="77777777" w:rsidR="00AA2C46" w:rsidRPr="00AA2C46" w:rsidRDefault="00AA2C46" w:rsidP="007C055B">
            <w:pPr>
              <w:jc w:val="center"/>
              <w:rPr>
                <w:rFonts w:ascii="Sylfaen" w:hAnsi="Sylfaen"/>
                <w:lang w:val="hy-AM"/>
              </w:rPr>
            </w:pPr>
          </w:p>
        </w:tc>
        <w:tc>
          <w:tcPr>
            <w:tcW w:w="1440" w:type="dxa"/>
          </w:tcPr>
          <w:p w14:paraId="3F698D33" w14:textId="77777777" w:rsidR="00AA2C46" w:rsidRPr="00AA2C46" w:rsidRDefault="00AA2C46" w:rsidP="007C055B">
            <w:pPr>
              <w:jc w:val="center"/>
              <w:rPr>
                <w:rFonts w:ascii="Sylfaen" w:hAnsi="Sylfaen"/>
                <w:lang w:val="hy-AM"/>
              </w:rPr>
            </w:pPr>
          </w:p>
        </w:tc>
        <w:tc>
          <w:tcPr>
            <w:tcW w:w="1980" w:type="dxa"/>
          </w:tcPr>
          <w:p w14:paraId="4F5AA349" w14:textId="77777777" w:rsidR="00AA2C46" w:rsidRPr="00AA2C46" w:rsidRDefault="00AA2C46" w:rsidP="007C055B">
            <w:pPr>
              <w:jc w:val="center"/>
              <w:rPr>
                <w:rFonts w:ascii="Sylfaen" w:hAnsi="Sylfaen"/>
                <w:lang w:val="hy-AM"/>
              </w:rPr>
            </w:pPr>
          </w:p>
        </w:tc>
        <w:tc>
          <w:tcPr>
            <w:tcW w:w="2430" w:type="dxa"/>
          </w:tcPr>
          <w:p w14:paraId="6337057A" w14:textId="77777777" w:rsidR="00AA2C46" w:rsidRPr="00AA2C46" w:rsidRDefault="00AA2C46" w:rsidP="007C055B">
            <w:pPr>
              <w:jc w:val="center"/>
              <w:rPr>
                <w:rFonts w:ascii="Sylfaen" w:hAnsi="Sylfaen"/>
                <w:lang w:val="hy-AM"/>
              </w:rPr>
            </w:pPr>
          </w:p>
        </w:tc>
        <w:tc>
          <w:tcPr>
            <w:tcW w:w="1710" w:type="dxa"/>
          </w:tcPr>
          <w:p w14:paraId="50DA10FB" w14:textId="77777777" w:rsidR="00AA2C46" w:rsidRPr="00AA2C46" w:rsidRDefault="00AA2C46" w:rsidP="007C055B">
            <w:pPr>
              <w:jc w:val="center"/>
              <w:rPr>
                <w:rFonts w:ascii="Sylfaen" w:hAnsi="Sylfaen"/>
                <w:lang w:val="hy-AM"/>
              </w:rPr>
            </w:pPr>
          </w:p>
        </w:tc>
      </w:tr>
      <w:tr w:rsidR="00AA2C46" w:rsidRPr="00AA2C46" w14:paraId="0CF58CC0" w14:textId="77777777" w:rsidTr="007C055B">
        <w:trPr>
          <w:cantSplit/>
        </w:trPr>
        <w:tc>
          <w:tcPr>
            <w:tcW w:w="558" w:type="dxa"/>
          </w:tcPr>
          <w:p w14:paraId="63895D8C" w14:textId="77777777" w:rsidR="00AA2C46" w:rsidRPr="00AA2C46" w:rsidRDefault="00AA2C46" w:rsidP="007C055B">
            <w:pPr>
              <w:jc w:val="center"/>
              <w:rPr>
                <w:rFonts w:ascii="Sylfaen" w:hAnsi="Sylfaen"/>
                <w:lang w:val="es-ES"/>
              </w:rPr>
            </w:pPr>
          </w:p>
        </w:tc>
        <w:tc>
          <w:tcPr>
            <w:tcW w:w="1800" w:type="dxa"/>
          </w:tcPr>
          <w:p w14:paraId="27D6B41B" w14:textId="77777777" w:rsidR="00AA2C46" w:rsidRPr="00AA2C46" w:rsidRDefault="00AA2C46" w:rsidP="007C055B">
            <w:pPr>
              <w:jc w:val="center"/>
              <w:rPr>
                <w:rFonts w:ascii="Sylfaen" w:hAnsi="Sylfaen"/>
                <w:lang w:val="hy-AM"/>
              </w:rPr>
            </w:pPr>
          </w:p>
        </w:tc>
        <w:tc>
          <w:tcPr>
            <w:tcW w:w="1440" w:type="dxa"/>
          </w:tcPr>
          <w:p w14:paraId="72C82707" w14:textId="77777777" w:rsidR="00AA2C46" w:rsidRPr="00AA2C46" w:rsidRDefault="00AA2C46" w:rsidP="007C055B">
            <w:pPr>
              <w:jc w:val="center"/>
              <w:rPr>
                <w:rFonts w:ascii="Sylfaen" w:hAnsi="Sylfaen"/>
                <w:lang w:val="hy-AM"/>
              </w:rPr>
            </w:pPr>
          </w:p>
        </w:tc>
        <w:tc>
          <w:tcPr>
            <w:tcW w:w="1980" w:type="dxa"/>
          </w:tcPr>
          <w:p w14:paraId="038E32BB" w14:textId="77777777" w:rsidR="00AA2C46" w:rsidRPr="00AA2C46" w:rsidRDefault="00AA2C46" w:rsidP="007C055B">
            <w:pPr>
              <w:jc w:val="center"/>
              <w:rPr>
                <w:rFonts w:ascii="Sylfaen" w:hAnsi="Sylfaen"/>
                <w:lang w:val="hy-AM"/>
              </w:rPr>
            </w:pPr>
          </w:p>
        </w:tc>
        <w:tc>
          <w:tcPr>
            <w:tcW w:w="2430" w:type="dxa"/>
          </w:tcPr>
          <w:p w14:paraId="013CD4BA" w14:textId="77777777" w:rsidR="00AA2C46" w:rsidRPr="00AA2C46" w:rsidRDefault="00AA2C46" w:rsidP="007C055B">
            <w:pPr>
              <w:jc w:val="center"/>
              <w:rPr>
                <w:rFonts w:ascii="Sylfaen" w:hAnsi="Sylfaen"/>
                <w:lang w:val="hy-AM"/>
              </w:rPr>
            </w:pPr>
          </w:p>
        </w:tc>
        <w:tc>
          <w:tcPr>
            <w:tcW w:w="1710" w:type="dxa"/>
          </w:tcPr>
          <w:p w14:paraId="15B99E2B" w14:textId="77777777" w:rsidR="00AA2C46" w:rsidRPr="00AA2C46" w:rsidRDefault="00AA2C46" w:rsidP="007C055B">
            <w:pPr>
              <w:jc w:val="center"/>
              <w:rPr>
                <w:rFonts w:ascii="Sylfaen" w:hAnsi="Sylfaen"/>
                <w:lang w:val="hy-AM"/>
              </w:rPr>
            </w:pPr>
          </w:p>
        </w:tc>
      </w:tr>
      <w:tr w:rsidR="00AA2C46" w:rsidRPr="00AA2C46" w14:paraId="011BCD3D" w14:textId="77777777" w:rsidTr="007C055B">
        <w:trPr>
          <w:cantSplit/>
        </w:trPr>
        <w:tc>
          <w:tcPr>
            <w:tcW w:w="558" w:type="dxa"/>
          </w:tcPr>
          <w:p w14:paraId="43255869" w14:textId="77777777" w:rsidR="00AA2C46" w:rsidRPr="00AA2C46" w:rsidRDefault="00AA2C46" w:rsidP="007C055B">
            <w:pPr>
              <w:jc w:val="center"/>
              <w:rPr>
                <w:rFonts w:ascii="Sylfaen" w:hAnsi="Sylfaen"/>
                <w:lang w:val="es-ES"/>
              </w:rPr>
            </w:pPr>
          </w:p>
        </w:tc>
        <w:tc>
          <w:tcPr>
            <w:tcW w:w="1800" w:type="dxa"/>
          </w:tcPr>
          <w:p w14:paraId="0ABD8E40" w14:textId="77777777" w:rsidR="00AA2C46" w:rsidRPr="00AA2C46" w:rsidRDefault="00AA2C46" w:rsidP="007C055B">
            <w:pPr>
              <w:jc w:val="center"/>
              <w:rPr>
                <w:rFonts w:ascii="Sylfaen" w:hAnsi="Sylfaen"/>
                <w:lang w:val="hy-AM"/>
              </w:rPr>
            </w:pPr>
          </w:p>
        </w:tc>
        <w:tc>
          <w:tcPr>
            <w:tcW w:w="1440" w:type="dxa"/>
          </w:tcPr>
          <w:p w14:paraId="2506DDCE" w14:textId="77777777" w:rsidR="00AA2C46" w:rsidRPr="00AA2C46" w:rsidRDefault="00AA2C46" w:rsidP="007C055B">
            <w:pPr>
              <w:jc w:val="center"/>
              <w:rPr>
                <w:rFonts w:ascii="Sylfaen" w:hAnsi="Sylfaen"/>
                <w:lang w:val="hy-AM"/>
              </w:rPr>
            </w:pPr>
          </w:p>
        </w:tc>
        <w:tc>
          <w:tcPr>
            <w:tcW w:w="1980" w:type="dxa"/>
          </w:tcPr>
          <w:p w14:paraId="1377F64A" w14:textId="77777777" w:rsidR="00AA2C46" w:rsidRPr="00AA2C46" w:rsidRDefault="00AA2C46" w:rsidP="007C055B">
            <w:pPr>
              <w:jc w:val="center"/>
              <w:rPr>
                <w:rFonts w:ascii="Sylfaen" w:hAnsi="Sylfaen"/>
                <w:lang w:val="hy-AM"/>
              </w:rPr>
            </w:pPr>
          </w:p>
        </w:tc>
        <w:tc>
          <w:tcPr>
            <w:tcW w:w="2430" w:type="dxa"/>
          </w:tcPr>
          <w:p w14:paraId="7C302F2C" w14:textId="77777777" w:rsidR="00AA2C46" w:rsidRPr="00AA2C46" w:rsidRDefault="00AA2C46" w:rsidP="007C055B">
            <w:pPr>
              <w:jc w:val="center"/>
              <w:rPr>
                <w:rFonts w:ascii="Sylfaen" w:hAnsi="Sylfaen"/>
                <w:lang w:val="hy-AM"/>
              </w:rPr>
            </w:pPr>
          </w:p>
        </w:tc>
        <w:tc>
          <w:tcPr>
            <w:tcW w:w="1710" w:type="dxa"/>
          </w:tcPr>
          <w:p w14:paraId="5F8EB753" w14:textId="77777777" w:rsidR="00AA2C46" w:rsidRPr="00AA2C46" w:rsidRDefault="00AA2C46" w:rsidP="007C055B">
            <w:pPr>
              <w:jc w:val="center"/>
              <w:rPr>
                <w:rFonts w:ascii="Sylfaen" w:hAnsi="Sylfaen"/>
                <w:lang w:val="hy-AM"/>
              </w:rPr>
            </w:pPr>
          </w:p>
        </w:tc>
      </w:tr>
    </w:tbl>
    <w:p w14:paraId="229D47B9" w14:textId="77777777" w:rsidR="00AA2C46" w:rsidRPr="00AA2C46" w:rsidRDefault="00AA2C46" w:rsidP="00835F4F">
      <w:pPr>
        <w:tabs>
          <w:tab w:val="left" w:pos="4395"/>
        </w:tabs>
        <w:rPr>
          <w:rFonts w:ascii="Sylfaen" w:hAnsi="Sylfaen" w:cs="Sylfaen"/>
          <w:b/>
          <w:sz w:val="20"/>
          <w:szCs w:val="20"/>
        </w:rPr>
      </w:pPr>
    </w:p>
    <w:p w14:paraId="06D53E48" w14:textId="77777777" w:rsidR="00AA2C46" w:rsidRPr="00AA2C46" w:rsidRDefault="00AA2C46" w:rsidP="00AA2C46">
      <w:pPr>
        <w:pStyle w:val="NormalWeb"/>
        <w:widowControl w:val="0"/>
        <w:tabs>
          <w:tab w:val="left" w:pos="1134"/>
        </w:tabs>
        <w:spacing w:before="0" w:beforeAutospacing="0" w:after="160" w:afterAutospacing="0"/>
        <w:ind w:firstLine="567"/>
        <w:jc w:val="both"/>
        <w:rPr>
          <w:rFonts w:ascii="GHEA Grapalat" w:hAnsi="GHEA Grapalat"/>
          <w:color w:val="000000"/>
        </w:rPr>
      </w:pPr>
      <w:r w:rsidRPr="00AA2C46">
        <w:rPr>
          <w:rFonts w:ascii="GHEA Grapalat" w:hAnsi="GHEA Grapalat"/>
          <w:color w:val="000000"/>
        </w:rPr>
        <w:t xml:space="preserve">Квалификация участника оценивается как удовлетворительная по настоящему критерию, если она соответствует условиям и требованиям, предусмотренным настоящим подпунктом. Квалификация участника, наиболее полно отвечающего требованиям приглашения по критерию «Трудовые ресурсы», оценивается в «35» баллов – наилучшее предложение. Квалификация всех остальных участников оценивается в сравнении с наилучшим предложением. Кроме того, для подтверждения наличия трудовых ресурсов Участник представляет письменное согласие специалиста, привлекаемого в номинированном составе, на его привлечение к выполняемой работе, а также копии паспорта специалиста и документов, подтверждающих квалификацию (диплом, обязательное требование для включения в перечень </w:t>
      </w:r>
      <w:r w:rsidRPr="00AA2C46">
        <w:rPr>
          <w:rFonts w:ascii="GHEA Grapalat" w:hAnsi="GHEA Grapalat"/>
          <w:color w:val="000000"/>
        </w:rPr>
        <w:lastRenderedPageBreak/>
        <w:t>квалифицированных специалистов для осуществления закупок). В случае выявления несоответствий в представленных участником документах, соответствующих неценовым условиям, требованиям приглашения, комиссия приостанавливает заседание на один рабочий день, о чем секретарь комиссии в тот же день информирует участника через систему, предлагая устранить несоответствие до окончания срока приостановки. В случае устранения несоответствий неценовые условия участника будут оценены как удовлетворительные, в противном случае неценовые условия будут оценены как нулевые и повлияют на общий балл, выставленный участнику. Отсутствие неценовых условий в представленной участником заявке является основанием для отклонения заявки.</w:t>
      </w:r>
    </w:p>
    <w:p w14:paraId="3DC3065E" w14:textId="77777777" w:rsidR="00835F4F" w:rsidRPr="00E15017" w:rsidRDefault="00835F4F" w:rsidP="00835F4F">
      <w:pPr>
        <w:tabs>
          <w:tab w:val="left" w:pos="4395"/>
        </w:tabs>
        <w:rPr>
          <w:rFonts w:ascii="GHEA Grapalat" w:hAnsi="GHEA Grapalat" w:cs="Sylfaen"/>
          <w:b/>
          <w:sz w:val="20"/>
          <w:szCs w:val="20"/>
        </w:rPr>
      </w:pPr>
      <w:r w:rsidRPr="00E15017">
        <w:rPr>
          <w:rFonts w:ascii="GHEA Grapalat" w:hAnsi="GHEA Grapalat" w:cs="Sylfaen"/>
          <w:b/>
          <w:sz w:val="20"/>
          <w:szCs w:val="20"/>
        </w:rPr>
        <w:t>Критерии оценки заявок:</w:t>
      </w:r>
    </w:p>
    <w:tbl>
      <w:tblPr>
        <w:tblStyle w:val="TableGrid"/>
        <w:tblW w:w="0" w:type="auto"/>
        <w:tblInd w:w="991" w:type="dxa"/>
        <w:tblLayout w:type="fixed"/>
        <w:tblLook w:val="04A0" w:firstRow="1" w:lastRow="0" w:firstColumn="1" w:lastColumn="0" w:noHBand="0" w:noVBand="1"/>
      </w:tblPr>
      <w:tblGrid>
        <w:gridCol w:w="4815"/>
        <w:gridCol w:w="2977"/>
      </w:tblGrid>
      <w:tr w:rsidR="00835F4F" w:rsidRPr="0079350F" w14:paraId="34BBBD1A" w14:textId="77777777" w:rsidTr="00835F4F">
        <w:trPr>
          <w:trHeight w:val="424"/>
        </w:trPr>
        <w:tc>
          <w:tcPr>
            <w:tcW w:w="4815" w:type="dxa"/>
            <w:vAlign w:val="center"/>
          </w:tcPr>
          <w:p w14:paraId="7DD81ACD"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Arial" w:hAnsi="Arial" w:cs="Arial"/>
                <w:b/>
                <w:sz w:val="20"/>
                <w:szCs w:val="20"/>
                <w:lang w:val="hy-AM"/>
              </w:rPr>
              <w:t>Оценка</w:t>
            </w:r>
            <w:r w:rsidRPr="0079350F">
              <w:rPr>
                <w:rFonts w:ascii="GHEA Grapalat" w:hAnsi="GHEA Grapalat" w:cs="Sylfaen"/>
                <w:b/>
                <w:sz w:val="20"/>
                <w:szCs w:val="20"/>
                <w:lang w:val="hy-AM"/>
              </w:rPr>
              <w:t xml:space="preserve"> </w:t>
            </w:r>
            <w:r w:rsidRPr="0079350F">
              <w:rPr>
                <w:rFonts w:ascii="Arial" w:hAnsi="Arial" w:cs="Arial"/>
                <w:b/>
                <w:sz w:val="20"/>
                <w:szCs w:val="20"/>
                <w:lang w:val="hy-AM"/>
              </w:rPr>
              <w:t>критерий</w:t>
            </w:r>
          </w:p>
        </w:tc>
        <w:tc>
          <w:tcPr>
            <w:tcW w:w="2977" w:type="dxa"/>
            <w:vAlign w:val="center"/>
          </w:tcPr>
          <w:p w14:paraId="66891A1D"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Arial" w:hAnsi="Arial" w:cs="Arial"/>
                <w:b/>
                <w:sz w:val="20"/>
                <w:szCs w:val="20"/>
                <w:lang w:val="hy-AM"/>
              </w:rPr>
              <w:t>Максимум</w:t>
            </w:r>
            <w:r w:rsidRPr="0079350F">
              <w:rPr>
                <w:rFonts w:ascii="GHEA Grapalat" w:hAnsi="GHEA Grapalat" w:cs="Sylfaen"/>
                <w:b/>
                <w:sz w:val="20"/>
                <w:szCs w:val="20"/>
                <w:lang w:val="hy-AM"/>
              </w:rPr>
              <w:t xml:space="preserve"> </w:t>
            </w:r>
            <w:r w:rsidRPr="0079350F">
              <w:rPr>
                <w:rFonts w:ascii="Arial" w:hAnsi="Arial" w:cs="Arial"/>
                <w:b/>
                <w:sz w:val="20"/>
                <w:szCs w:val="20"/>
                <w:lang w:val="hy-AM"/>
              </w:rPr>
              <w:t>блок</w:t>
            </w:r>
          </w:p>
        </w:tc>
      </w:tr>
      <w:tr w:rsidR="00835F4F" w:rsidRPr="0079350F" w14:paraId="31C1D464" w14:textId="77777777" w:rsidTr="00835F4F">
        <w:trPr>
          <w:trHeight w:val="133"/>
        </w:trPr>
        <w:tc>
          <w:tcPr>
            <w:tcW w:w="4815" w:type="dxa"/>
          </w:tcPr>
          <w:p w14:paraId="21525DDF"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w:t>
            </w:r>
          </w:p>
        </w:tc>
        <w:tc>
          <w:tcPr>
            <w:tcW w:w="2977" w:type="dxa"/>
          </w:tcPr>
          <w:p w14:paraId="6FE7FC2A"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2</w:t>
            </w:r>
          </w:p>
        </w:tc>
      </w:tr>
      <w:tr w:rsidR="00835F4F" w:rsidRPr="0079350F" w14:paraId="5653C897" w14:textId="77777777" w:rsidTr="00835F4F">
        <w:trPr>
          <w:trHeight w:val="321"/>
        </w:trPr>
        <w:tc>
          <w:tcPr>
            <w:tcW w:w="4815" w:type="dxa"/>
            <w:vAlign w:val="center"/>
          </w:tcPr>
          <w:p w14:paraId="73FDC0D7"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Arial" w:hAnsi="Arial" w:cs="Arial"/>
                <w:b/>
                <w:sz w:val="20"/>
                <w:szCs w:val="20"/>
                <w:lang w:val="hy-AM"/>
              </w:rPr>
              <w:t>Профессиональный</w:t>
            </w:r>
            <w:r w:rsidRPr="0079350F">
              <w:rPr>
                <w:rFonts w:ascii="GHEA Grapalat" w:hAnsi="GHEA Grapalat" w:cs="Sylfaen"/>
                <w:b/>
                <w:sz w:val="20"/>
                <w:szCs w:val="20"/>
                <w:lang w:val="hy-AM"/>
              </w:rPr>
              <w:t xml:space="preserve"> </w:t>
            </w:r>
            <w:r w:rsidRPr="0079350F">
              <w:rPr>
                <w:rFonts w:ascii="Arial" w:hAnsi="Arial" w:cs="Arial"/>
                <w:b/>
                <w:sz w:val="20"/>
                <w:szCs w:val="20"/>
                <w:lang w:val="hy-AM"/>
              </w:rPr>
              <w:t>опыт</w:t>
            </w:r>
          </w:p>
        </w:tc>
        <w:tc>
          <w:tcPr>
            <w:tcW w:w="2977" w:type="dxa"/>
            <w:vAlign w:val="center"/>
          </w:tcPr>
          <w:p w14:paraId="68DBE101"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835F4F" w:rsidRPr="0079350F" w14:paraId="48CC2C70" w14:textId="77777777" w:rsidTr="00835F4F">
        <w:trPr>
          <w:trHeight w:val="305"/>
        </w:trPr>
        <w:tc>
          <w:tcPr>
            <w:tcW w:w="4815" w:type="dxa"/>
            <w:vAlign w:val="center"/>
          </w:tcPr>
          <w:p w14:paraId="674331E7"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Arial" w:hAnsi="Arial" w:cs="Arial"/>
                <w:b/>
                <w:sz w:val="20"/>
                <w:szCs w:val="20"/>
                <w:lang w:val="hy-AM"/>
              </w:rPr>
              <w:t>Работа</w:t>
            </w:r>
            <w:r w:rsidRPr="0079350F">
              <w:rPr>
                <w:rFonts w:ascii="GHEA Grapalat" w:hAnsi="GHEA Grapalat" w:cs="Sylfaen"/>
                <w:b/>
                <w:sz w:val="20"/>
                <w:szCs w:val="20"/>
                <w:lang w:val="hy-AM"/>
              </w:rPr>
              <w:t xml:space="preserve"> </w:t>
            </w:r>
            <w:r w:rsidRPr="0079350F">
              <w:rPr>
                <w:rFonts w:ascii="Arial" w:hAnsi="Arial" w:cs="Arial"/>
                <w:b/>
                <w:sz w:val="20"/>
                <w:szCs w:val="20"/>
                <w:lang w:val="hy-AM"/>
              </w:rPr>
              <w:t>ресурсы</w:t>
            </w:r>
          </w:p>
        </w:tc>
        <w:tc>
          <w:tcPr>
            <w:tcW w:w="2977" w:type="dxa"/>
            <w:vAlign w:val="center"/>
          </w:tcPr>
          <w:p w14:paraId="17DE5E16"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835F4F" w:rsidRPr="0079350F" w14:paraId="7410D9CC" w14:textId="77777777" w:rsidTr="00835F4F">
        <w:trPr>
          <w:trHeight w:val="277"/>
        </w:trPr>
        <w:tc>
          <w:tcPr>
            <w:tcW w:w="4815" w:type="dxa"/>
            <w:vAlign w:val="center"/>
          </w:tcPr>
          <w:p w14:paraId="5BD1923D"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Arial" w:hAnsi="Arial" w:cs="Arial"/>
                <w:b/>
                <w:sz w:val="20"/>
                <w:szCs w:val="20"/>
                <w:lang w:val="hy-AM"/>
              </w:rPr>
              <w:t>Цена</w:t>
            </w:r>
            <w:r w:rsidRPr="0079350F">
              <w:rPr>
                <w:rFonts w:ascii="GHEA Grapalat" w:hAnsi="GHEA Grapalat" w:cs="Sylfaen"/>
                <w:b/>
                <w:sz w:val="20"/>
                <w:szCs w:val="20"/>
                <w:lang w:val="hy-AM"/>
              </w:rPr>
              <w:t xml:space="preserve"> </w:t>
            </w:r>
            <w:r w:rsidRPr="0079350F">
              <w:rPr>
                <w:rFonts w:ascii="Arial" w:hAnsi="Arial" w:cs="Arial"/>
                <w:b/>
                <w:sz w:val="20"/>
                <w:szCs w:val="20"/>
                <w:lang w:val="hy-AM"/>
              </w:rPr>
              <w:t>состояние</w:t>
            </w:r>
          </w:p>
        </w:tc>
        <w:tc>
          <w:tcPr>
            <w:tcW w:w="2977" w:type="dxa"/>
            <w:vAlign w:val="center"/>
          </w:tcPr>
          <w:p w14:paraId="11E407ED"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30</w:t>
            </w:r>
          </w:p>
        </w:tc>
      </w:tr>
      <w:tr w:rsidR="00835F4F" w:rsidRPr="0079350F" w14:paraId="7415FF53" w14:textId="77777777" w:rsidTr="00835F4F">
        <w:trPr>
          <w:trHeight w:val="267"/>
        </w:trPr>
        <w:tc>
          <w:tcPr>
            <w:tcW w:w="4815" w:type="dxa"/>
            <w:vAlign w:val="center"/>
          </w:tcPr>
          <w:p w14:paraId="45806AFC"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Arial" w:hAnsi="Arial" w:cs="Arial"/>
                <w:b/>
                <w:sz w:val="20"/>
                <w:szCs w:val="20"/>
                <w:lang w:val="hy-AM"/>
              </w:rPr>
              <w:t>Общий</w:t>
            </w:r>
          </w:p>
        </w:tc>
        <w:tc>
          <w:tcPr>
            <w:tcW w:w="2977" w:type="dxa"/>
            <w:vAlign w:val="center"/>
          </w:tcPr>
          <w:p w14:paraId="6A951365" w14:textId="77777777" w:rsidR="00835F4F" w:rsidRPr="0079350F" w:rsidRDefault="00835F4F" w:rsidP="00835F4F">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100</w:t>
            </w:r>
          </w:p>
        </w:tc>
      </w:tr>
    </w:tbl>
    <w:p w14:paraId="0AF11A1A" w14:textId="77777777" w:rsidR="00835F4F" w:rsidRPr="0079350F" w:rsidRDefault="00835F4F" w:rsidP="00835F4F">
      <w:pPr>
        <w:jc w:val="both"/>
        <w:rPr>
          <w:rFonts w:ascii="GHEA Grapalat" w:hAnsi="GHEA Grapalat"/>
          <w:b/>
          <w:sz w:val="20"/>
          <w:szCs w:val="20"/>
          <w:lang w:val="hy-AM"/>
        </w:rPr>
      </w:pPr>
      <w:r w:rsidRPr="0079350F">
        <w:rPr>
          <w:rFonts w:ascii="GHEA Grapalat" w:hAnsi="GHEA Grapalat"/>
          <w:b/>
          <w:sz w:val="20"/>
          <w:szCs w:val="20"/>
          <w:lang w:val="hy-AM"/>
        </w:rPr>
        <w:t xml:space="preserve">    </w:t>
      </w:r>
    </w:p>
    <w:p w14:paraId="5E83102A"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Оценка заявок участников производится следующим образом:</w:t>
      </w:r>
    </w:p>
    <w:p w14:paraId="6510085A"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1) финансовое предложение участника, представившего наименьшее ценовое предложение, оценивается в тридцать баллов, а баллы, присвоенные финансовым предложениям остальных участников, рассчитываются по следующей формуле:</w:t>
      </w:r>
    </w:p>
    <w:p w14:paraId="331D5085"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GM = NG x 30/GG,</w:t>
      </w:r>
    </w:p>
    <w:p w14:paraId="06A6C068"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где:</w:t>
      </w:r>
    </w:p>
    <w:p w14:paraId="46301133"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GM – балл, присвоенный ценовому предложению;</w:t>
      </w:r>
    </w:p>
    <w:p w14:paraId="3D10ACF1"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NG – минимальная цена;</w:t>
      </w:r>
    </w:p>
    <w:p w14:paraId="43C7641B"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GG – цена, предложенная оцениваемым участником;</w:t>
      </w:r>
    </w:p>
    <w:p w14:paraId="53582F62"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2) оценка, присвоенная каждому участнику, чья техническая оценка признана удовлетворительной, рассчитывается по следующей формуле:</w:t>
      </w:r>
    </w:p>
    <w:p w14:paraId="791E98B1"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MG = GM + TA,</w:t>
      </w:r>
    </w:p>
    <w:p w14:paraId="25D4B331"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где:</w:t>
      </w:r>
    </w:p>
    <w:p w14:paraId="6BEB2010"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MG – балл, присвоенный участнику;</w:t>
      </w:r>
    </w:p>
    <w:p w14:paraId="3639E7AB"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GM – балл, присвоенный ценовому предложению участника;</w:t>
      </w:r>
    </w:p>
    <w:p w14:paraId="66796D80" w14:textId="77777777" w:rsidR="00835F4F" w:rsidRPr="00E15017" w:rsidRDefault="00835F4F" w:rsidP="00835F4F">
      <w:pPr>
        <w:widowControl w:val="0"/>
        <w:spacing w:line="360" w:lineRule="auto"/>
        <w:ind w:firstLine="375"/>
        <w:jc w:val="both"/>
        <w:rPr>
          <w:rFonts w:ascii="Arial" w:hAnsi="Arial" w:cs="Arial"/>
          <w:b/>
          <w:sz w:val="20"/>
          <w:szCs w:val="20"/>
          <w:lang w:val="hy-AM"/>
        </w:rPr>
      </w:pPr>
      <w:r w:rsidRPr="00E15017">
        <w:rPr>
          <w:rFonts w:ascii="Arial" w:hAnsi="Arial" w:cs="Arial"/>
          <w:b/>
          <w:sz w:val="20"/>
          <w:szCs w:val="20"/>
          <w:lang w:val="hy-AM"/>
        </w:rPr>
        <w:t>TA – балл, присвоенный техническому предложению участника.</w:t>
      </w:r>
    </w:p>
    <w:p w14:paraId="5B6AB44B" w14:textId="77777777" w:rsidR="00835F4F" w:rsidRPr="00E15017" w:rsidRDefault="00835F4F" w:rsidP="00835F4F">
      <w:pPr>
        <w:widowControl w:val="0"/>
        <w:spacing w:line="360" w:lineRule="auto"/>
        <w:ind w:firstLine="375"/>
        <w:jc w:val="both"/>
        <w:rPr>
          <w:rFonts w:ascii="Sylfaen" w:hAnsi="Sylfaen"/>
          <w:lang w:val="hy-AM"/>
        </w:rPr>
      </w:pPr>
      <w:r w:rsidRPr="00E15017">
        <w:rPr>
          <w:rFonts w:ascii="Arial" w:hAnsi="Arial" w:cs="Arial"/>
          <w:b/>
          <w:sz w:val="20"/>
          <w:szCs w:val="20"/>
          <w:lang w:val="hy-AM"/>
        </w:rPr>
        <w:t>Выбранным участником признается участник с наивысшим баллом (MG).</w:t>
      </w:r>
    </w:p>
    <w:p w14:paraId="2793978F"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642A1B85"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w:t>
      </w:r>
      <w:r w:rsidRPr="009044F1">
        <w:rPr>
          <w:rFonts w:ascii="GHEA Grapalat" w:hAnsi="GHEA Grapalat"/>
          <w:sz w:val="24"/>
          <w:szCs w:val="24"/>
        </w:rPr>
        <w:lastRenderedPageBreak/>
        <w:t xml:space="preserve">совместной деятельности (консорциумом). </w:t>
      </w:r>
    </w:p>
    <w:p w14:paraId="3E6E9D9A"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4A0E015"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1AC155E1"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060860D3"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A772817"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1849BEFE"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6030D86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подразделе "Объявления </w:t>
      </w:r>
      <w:r w:rsidRPr="009044F1">
        <w:rPr>
          <w:rFonts w:ascii="GHEA Grapalat" w:hAnsi="GHEA Grapalat"/>
        </w:rPr>
        <w:lastRenderedPageBreak/>
        <w:t>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CEC0313"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53EC732"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46C9418"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47A28C5"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2"/>
        <w:t>6</w:t>
      </w:r>
      <w:r w:rsidRPr="009044F1">
        <w:rPr>
          <w:rFonts w:ascii="GHEA Grapalat" w:hAnsi="GHEA Grapalat"/>
        </w:rPr>
        <w:t xml:space="preserve">. </w:t>
      </w:r>
    </w:p>
    <w:p w14:paraId="0D7AF56C" w14:textId="77777777" w:rsidR="00B051BE" w:rsidRPr="009044F1" w:rsidRDefault="00B051BE" w:rsidP="00B46D58">
      <w:pPr>
        <w:widowControl w:val="0"/>
        <w:spacing w:after="160"/>
        <w:jc w:val="center"/>
        <w:rPr>
          <w:rFonts w:ascii="GHEA Grapalat" w:hAnsi="GHEA Grapalat"/>
          <w:b/>
        </w:rPr>
      </w:pPr>
    </w:p>
    <w:p w14:paraId="4125DA4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4335F15"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1D3968D"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D43649B"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2D776FCB"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5A087E49" w14:textId="093AA2CB" w:rsidR="002361AA" w:rsidRPr="00F1493E" w:rsidRDefault="002361AA" w:rsidP="002361AA">
      <w:pPr>
        <w:pStyle w:val="BodyTextIndent2"/>
        <w:widowControl w:val="0"/>
        <w:tabs>
          <w:tab w:val="left" w:pos="1134"/>
        </w:tabs>
        <w:spacing w:after="160" w:line="240" w:lineRule="auto"/>
        <w:ind w:firstLine="567"/>
        <w:contextualSpacing/>
        <w:rPr>
          <w:rFonts w:ascii="GHEA Grapalat" w:hAnsi="GHEA Grapalat" w:cs="Sylfaen"/>
        </w:rPr>
      </w:pPr>
      <w:r w:rsidRPr="00F1493E">
        <w:rPr>
          <w:rFonts w:ascii="GHEA Grapalat" w:hAnsi="GHEA Grapalat"/>
        </w:rPr>
        <w:t>4.2.</w:t>
      </w:r>
      <w:r w:rsidRPr="00F1493E">
        <w:rPr>
          <w:rFonts w:ascii="GHEA Grapalat" w:hAnsi="GHEA Grapalat"/>
        </w:rPr>
        <w:tab/>
        <w:t xml:space="preserve">Заявки на процедуру необходимо подать в комиссию по адресу </w:t>
      </w:r>
      <w:proofErr w:type="spellStart"/>
      <w:r w:rsidRPr="00F1493E">
        <w:rPr>
          <w:rFonts w:ascii="GHEA Grapalat" w:hAnsi="GHEA Grapalat"/>
          <w:b/>
          <w:lang w:bidi="ar-SA"/>
        </w:rPr>
        <w:t>Котайкский</w:t>
      </w:r>
      <w:proofErr w:type="spellEnd"/>
      <w:r w:rsidRPr="00F1493E">
        <w:rPr>
          <w:rFonts w:ascii="GHEA Grapalat" w:hAnsi="GHEA Grapalat"/>
          <w:b/>
          <w:lang w:bidi="ar-SA"/>
        </w:rPr>
        <w:t xml:space="preserve"> марз, Гарни, Шаумян </w:t>
      </w:r>
      <w:proofErr w:type="gramStart"/>
      <w:r w:rsidRPr="00F1493E">
        <w:rPr>
          <w:rFonts w:ascii="GHEA Grapalat" w:hAnsi="GHEA Grapalat"/>
          <w:b/>
          <w:lang w:bidi="ar-SA"/>
        </w:rPr>
        <w:t>4</w:t>
      </w:r>
      <w:r w:rsidRPr="00F1493E">
        <w:rPr>
          <w:rFonts w:ascii="GHEA Grapalat" w:hAnsi="GHEA Grapalat"/>
        </w:rPr>
        <w:t xml:space="preserve">  не</w:t>
      </w:r>
      <w:proofErr w:type="gramEnd"/>
      <w:r w:rsidRPr="00F1493E">
        <w:rPr>
          <w:rFonts w:ascii="GHEA Grapalat" w:hAnsi="GHEA Grapalat"/>
        </w:rPr>
        <w:t xml:space="preserve"> позднее, чем </w:t>
      </w:r>
      <w:r w:rsidRPr="00F1493E">
        <w:rPr>
          <w:rFonts w:ascii="GHEA Grapalat" w:hAnsi="GHEA Grapalat"/>
          <w:b/>
        </w:rPr>
        <w:t>1</w:t>
      </w:r>
      <w:r w:rsidRPr="002361AA">
        <w:rPr>
          <w:rFonts w:ascii="GHEA Grapalat" w:hAnsi="GHEA Grapalat"/>
          <w:b/>
        </w:rPr>
        <w:t>2</w:t>
      </w:r>
      <w:r w:rsidRPr="00F1493E">
        <w:rPr>
          <w:rFonts w:ascii="GHEA Grapalat" w:hAnsi="GHEA Grapalat"/>
          <w:b/>
        </w:rPr>
        <w:t xml:space="preserve">:00 </w:t>
      </w:r>
      <w:proofErr w:type="gramStart"/>
      <w:r w:rsidRPr="00F1493E">
        <w:rPr>
          <w:rFonts w:ascii="GHEA Grapalat" w:hAnsi="GHEA Grapalat"/>
          <w:b/>
        </w:rPr>
        <w:t xml:space="preserve">часов  </w:t>
      </w:r>
      <w:r w:rsidR="00DD7A33">
        <w:rPr>
          <w:rFonts w:ascii="GHEA Grapalat" w:hAnsi="GHEA Grapalat"/>
          <w:b/>
        </w:rPr>
        <w:t>10</w:t>
      </w:r>
      <w:proofErr w:type="gramEnd"/>
      <w:r w:rsidR="00DD7A33">
        <w:rPr>
          <w:rFonts w:ascii="GHEA Grapalat" w:hAnsi="GHEA Grapalat"/>
          <w:b/>
        </w:rPr>
        <w:t xml:space="preserve">-го </w:t>
      </w:r>
      <w:r w:rsidRPr="00F1493E">
        <w:rPr>
          <w:rFonts w:ascii="GHEA Grapalat" w:hAnsi="GHEA Grapalat"/>
        </w:rPr>
        <w:t xml:space="preserve">дня с даты опубликования в бюллетене объявления и приглашения на настоящую процедуру. </w:t>
      </w:r>
    </w:p>
    <w:p w14:paraId="12E1918F" w14:textId="77777777"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proofErr w:type="gramStart"/>
      <w:r>
        <w:rPr>
          <w:rFonts w:ascii="GHEA Grapalat" w:hAnsi="GHEA Grapalat"/>
          <w:sz w:val="24"/>
          <w:szCs w:val="24"/>
        </w:rPr>
        <w:t>комиссии</w:t>
      </w:r>
      <w:r>
        <w:rPr>
          <w:rFonts w:ascii="GHEA Grapalat" w:hAnsi="GHEA Grapalat"/>
        </w:rPr>
        <w:t xml:space="preserve"> </w:t>
      </w:r>
      <w:r w:rsidR="002361AA" w:rsidRPr="002361AA">
        <w:rPr>
          <w:rFonts w:ascii="GHEA Grapalat" w:hAnsi="GHEA Grapalat"/>
        </w:rPr>
        <w:t xml:space="preserve"> А.</w:t>
      </w:r>
      <w:proofErr w:type="gramEnd"/>
      <w:r w:rsidR="002361AA" w:rsidRPr="002361AA">
        <w:rPr>
          <w:rFonts w:ascii="GHEA Grapalat" w:hAnsi="GHEA Grapalat"/>
        </w:rPr>
        <w:t xml:space="preserve"> </w:t>
      </w:r>
      <w:proofErr w:type="spellStart"/>
      <w:proofErr w:type="gramStart"/>
      <w:r w:rsidR="002361AA" w:rsidRPr="002361AA">
        <w:rPr>
          <w:rFonts w:ascii="GHEA Grapalat" w:hAnsi="GHEA Grapalat"/>
        </w:rPr>
        <w:t>Николаян</w:t>
      </w:r>
      <w:proofErr w:type="spellEnd"/>
      <w:r w:rsidR="002361AA" w:rsidRPr="002361AA">
        <w:rPr>
          <w:rFonts w:ascii="GHEA Grapalat" w:hAnsi="GHEA Grapalat"/>
        </w:rPr>
        <w:t xml:space="preserve"> .</w:t>
      </w:r>
      <w:r>
        <w:rPr>
          <w:rFonts w:ascii="GHEA Grapalat" w:hAnsi="GHEA Grapalat"/>
          <w:sz w:val="24"/>
          <w:szCs w:val="24"/>
        </w:rPr>
        <w:t>Секретарь</w:t>
      </w:r>
      <w:proofErr w:type="gramEnd"/>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299E906"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158D6F5D"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F5F0B7"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0F20839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6D64C291" w14:textId="77777777" w:rsidR="00C648DF" w:rsidRDefault="005F25EF" w:rsidP="00B46D58">
      <w:pPr>
        <w:jc w:val="both"/>
        <w:rPr>
          <w:rFonts w:ascii="GHEA Grapalat" w:hAnsi="GHEA Grapalat"/>
        </w:rPr>
      </w:pPr>
      <w:r>
        <w:rPr>
          <w:rFonts w:ascii="GHEA Grapalat" w:hAnsi="GHEA Grapalat"/>
        </w:rPr>
        <w:t xml:space="preserve">   б)</w:t>
      </w:r>
      <w:r w:rsidR="00F62119">
        <w:rPr>
          <w:rFonts w:ascii="GHEA Grapalat" w:hAnsi="GHEA Grapalat"/>
        </w:rPr>
        <w:t xml:space="preserve"> </w:t>
      </w:r>
      <w:r w:rsidR="00F62119"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E067C">
        <w:rPr>
          <w:rFonts w:ascii="GHEA Grapalat" w:hAnsi="GHEA Grapalat"/>
        </w:rPr>
        <w:t>;</w:t>
      </w:r>
      <w:r w:rsidR="0049623A" w:rsidRPr="00D3436F">
        <w:rPr>
          <w:rFonts w:ascii="GHEA Grapalat" w:hAnsi="GHEA Grapalat"/>
        </w:rPr>
        <w:t xml:space="preserve">    </w:t>
      </w:r>
    </w:p>
    <w:p w14:paraId="4D8933E7"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23990F18"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41E4CDF5"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01BDF95D"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0141197"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 xml:space="preserve">в форме наличных денег или банковской </w:t>
      </w:r>
      <w:r w:rsidR="00E326DD" w:rsidRPr="009044F1">
        <w:rPr>
          <w:rFonts w:ascii="GHEA Grapalat" w:hAnsi="GHEA Grapalat"/>
        </w:rPr>
        <w:lastRenderedPageBreak/>
        <w:t>гарантии</w:t>
      </w:r>
      <w:r w:rsidR="008457F4" w:rsidRPr="008457F4">
        <w:rPr>
          <w:rFonts w:ascii="GHEA Grapalat" w:hAnsi="GHEA Grapalat"/>
        </w:rPr>
        <w:t>;</w:t>
      </w:r>
      <w:r w:rsidR="00091FB0">
        <w:rPr>
          <w:rStyle w:val="FootnoteReference"/>
          <w:rFonts w:ascii="GHEA Grapalat" w:hAnsi="GHEA Grapalat"/>
        </w:rPr>
        <w:footnoteReference w:customMarkFollows="1" w:id="3"/>
        <w:t>7</w:t>
      </w:r>
    </w:p>
    <w:p w14:paraId="4CF3BF86"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E075737"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AA9A329"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8E52EFE"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B488A9C"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8FA4F5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55C1F60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D0819FA"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93E7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4B3E79B4"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lastRenderedPageBreak/>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6CFCEC0"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 xml:space="preserve">в </w:t>
      </w:r>
      <w:proofErr w:type="gramStart"/>
      <w:r>
        <w:rPr>
          <w:rFonts w:ascii="GHEA Grapalat" w:hAnsi="GHEA Grapalat"/>
          <w:sz w:val="24"/>
          <w:szCs w:val="24"/>
        </w:rPr>
        <w:t>случае  закупок</w:t>
      </w:r>
      <w:proofErr w:type="gramEnd"/>
      <w:r>
        <w:rPr>
          <w:rFonts w:ascii="GHEA Grapalat" w:hAnsi="GHEA Grapalat"/>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14:paraId="5D3B65DA"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4ABF4EAF"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283A7E65"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670FB4F7"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609E647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3781D372"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A99938F"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40BE91F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9F19ED8"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7567AB91"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252DD77B"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AB0629F"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w:t>
      </w:r>
      <w:r w:rsidRPr="00147FD7">
        <w:rPr>
          <w:rFonts w:ascii="GHEA Grapalat" w:hAnsi="GHEA Grapalat"/>
          <w:sz w:val="24"/>
          <w:szCs w:val="24"/>
        </w:rPr>
        <w:lastRenderedPageBreak/>
        <w:t xml:space="preserve">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0BC45EE8"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0779A867"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13E1AC8"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269660AC"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2075D2E"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1F8E9E7B" w14:textId="77777777" w:rsidR="009D180E" w:rsidRDefault="009D180E" w:rsidP="00B46D58">
      <w:pPr>
        <w:widowControl w:val="0"/>
        <w:spacing w:after="160"/>
        <w:ind w:left="567" w:right="565"/>
        <w:jc w:val="center"/>
        <w:rPr>
          <w:rFonts w:ascii="GHEA Grapalat" w:hAnsi="GHEA Grapalat"/>
          <w:b/>
          <w:lang w:val="hy-AM"/>
        </w:rPr>
      </w:pPr>
    </w:p>
    <w:p w14:paraId="3D629665" w14:textId="77777777" w:rsidR="00416546" w:rsidRDefault="00416546" w:rsidP="00B46D58">
      <w:pPr>
        <w:widowControl w:val="0"/>
        <w:spacing w:after="160"/>
        <w:ind w:left="567" w:right="565"/>
        <w:jc w:val="center"/>
        <w:rPr>
          <w:rFonts w:ascii="GHEA Grapalat" w:hAnsi="GHEA Grapalat"/>
          <w:b/>
        </w:rPr>
      </w:pPr>
    </w:p>
    <w:p w14:paraId="0A308600"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291514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BE872EE"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F8DCF48" w14:textId="77777777" w:rsidR="00FA0E41" w:rsidRPr="009044F1" w:rsidRDefault="00FA0E41" w:rsidP="00B46D58">
      <w:pPr>
        <w:widowControl w:val="0"/>
        <w:spacing w:after="160"/>
        <w:ind w:firstLine="567"/>
        <w:jc w:val="center"/>
        <w:rPr>
          <w:rFonts w:ascii="GHEA Grapalat" w:hAnsi="GHEA Grapalat"/>
          <w:b/>
        </w:rPr>
      </w:pPr>
    </w:p>
    <w:p w14:paraId="3E55DE30" w14:textId="77777777" w:rsidR="00A225E0" w:rsidRDefault="00A225E0" w:rsidP="00B46D58">
      <w:pPr>
        <w:rPr>
          <w:rFonts w:ascii="GHEA Grapalat" w:hAnsi="GHEA Grapalat" w:cs="Sylfaen"/>
        </w:rPr>
      </w:pPr>
    </w:p>
    <w:p w14:paraId="7F39B9E4"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49D5397" w14:textId="77777777"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5E0777" w:rsidRPr="005E0777">
        <w:rPr>
          <w:rFonts w:ascii="GHEA Grapalat" w:hAnsi="GHEA Grapalat"/>
          <w:sz w:val="24"/>
          <w:szCs w:val="24"/>
        </w:rPr>
        <w:t>11</w:t>
      </w:r>
      <w:r w:rsidR="005E0777">
        <w:rPr>
          <w:rFonts w:ascii="GHEA Grapalat" w:hAnsi="GHEA Grapalat"/>
          <w:sz w:val="24"/>
          <w:szCs w:val="24"/>
        </w:rPr>
        <w:t xml:space="preserve">-ый день в </w:t>
      </w:r>
      <w:r w:rsidR="005E0777" w:rsidRPr="005E0777">
        <w:rPr>
          <w:rFonts w:ascii="GHEA Grapalat" w:hAnsi="GHEA Grapalat"/>
          <w:sz w:val="24"/>
          <w:szCs w:val="24"/>
        </w:rPr>
        <w:t>12:00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029CBA20"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19D112D"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11A8C3F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273AD2F"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AC7A99B"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58C28EBA"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AEA534E"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A8ABA1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711EDA1"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15D61B33"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51DE219C" w14:textId="77777777" w:rsidR="00F76663" w:rsidRPr="00DD7A33" w:rsidRDefault="00F76663" w:rsidP="00F76663">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8.4.</w:t>
      </w:r>
      <w:r w:rsidRPr="00F1493E">
        <w:rPr>
          <w:rFonts w:ascii="GHEA Grapalat" w:hAnsi="GHEA Grapalat"/>
          <w:i w:val="0"/>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F1493E">
        <w:rPr>
          <w:rFonts w:ascii="GHEA Grapalat" w:hAnsi="GHEA Grapalat"/>
          <w:b/>
          <w:i w:val="0"/>
        </w:rPr>
        <w:t>по курсу, установленному Центральным банком того дня</w:t>
      </w:r>
      <w:r w:rsidRPr="00F1493E">
        <w:rPr>
          <w:rFonts w:ascii="GHEA Grapalat" w:hAnsi="GHEA Grapalat"/>
          <w:i w:val="0"/>
        </w:rPr>
        <w:t>.</w:t>
      </w:r>
    </w:p>
    <w:p w14:paraId="51BC2C59"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AFE218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w:t>
      </w:r>
      <w:proofErr w:type="gramStart"/>
      <w:r w:rsidRPr="009044F1">
        <w:rPr>
          <w:rFonts w:ascii="GHEA Grapalat" w:hAnsi="GHEA Grapalat"/>
          <w:sz w:val="24"/>
          <w:szCs w:val="24"/>
        </w:rPr>
        <w:t>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proofErr w:type="gramEnd"/>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4259380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3C6FAF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395FBA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BE49C3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2C4A0D07"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FE2829C"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FB975F0" w14:textId="77777777" w:rsidR="002D3C23" w:rsidRDefault="00A150A9" w:rsidP="002D3C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508E9" w:rsidRPr="009B464B">
        <w:rPr>
          <w:rFonts w:ascii="GHEA Grapalat" w:hAnsi="GHEA Grapalat"/>
          <w:sz w:val="24"/>
          <w:szCs w:val="24"/>
        </w:rPr>
        <w:t xml:space="preserve">включая те случаи, </w:t>
      </w:r>
      <w:r w:rsidR="007508E9" w:rsidRPr="00BB0C4D">
        <w:rPr>
          <w:rFonts w:ascii="GHEA Grapalat" w:hAnsi="GHEA Grapalat"/>
          <w:sz w:val="24"/>
          <w:szCs w:val="24"/>
        </w:rPr>
        <w:t>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sidR="007508E9">
        <w:rPr>
          <w:rFonts w:ascii="GHEA Grapalat" w:hAnsi="GHEA Grapalat"/>
          <w:sz w:val="24"/>
          <w:szCs w:val="24"/>
          <w:lang w:val="hy-AM"/>
        </w:rPr>
        <w:t xml:space="preserve"> </w:t>
      </w:r>
      <w:r w:rsidR="007508E9">
        <w:rPr>
          <w:rFonts w:ascii="GHEA Grapalat" w:hAnsi="GHEA Grapalat"/>
          <w:sz w:val="24"/>
          <w:szCs w:val="24"/>
        </w:rPr>
        <w:t>агента</w:t>
      </w:r>
      <w:r w:rsidR="002D3C23">
        <w:rPr>
          <w:rFonts w:ascii="GHEA Grapalat" w:hAnsi="GHEA Grapalat"/>
          <w:sz w:val="24"/>
          <w:szCs w:val="24"/>
        </w:rPr>
        <w:t xml:space="preserve"> (исполнителя)</w:t>
      </w:r>
      <w:r w:rsidR="007508E9" w:rsidRPr="00F8703D">
        <w:t>,</w:t>
      </w:r>
      <w:r w:rsidR="007508E9">
        <w:rPr>
          <w:rFonts w:asciiTheme="minorHAnsi" w:hAnsiTheme="minorHAnsi"/>
        </w:rPr>
        <w:t xml:space="preserve"> </w:t>
      </w:r>
      <w:r w:rsidR="0057264D">
        <w:rPr>
          <w:rFonts w:ascii="GHEA Grapalat" w:hAnsi="GHEA Grapalat"/>
          <w:sz w:val="24"/>
          <w:szCs w:val="24"/>
        </w:rPr>
        <w:t xml:space="preserve">то </w:t>
      </w:r>
      <w:r w:rsidR="002D3C23" w:rsidRPr="009044F1">
        <w:rPr>
          <w:rFonts w:ascii="GHEA Grapalat" w:hAnsi="GHEA Grapalat"/>
          <w:sz w:val="24"/>
          <w:szCs w:val="24"/>
        </w:rPr>
        <w:lastRenderedPageBreak/>
        <w:t>комиссия приостанавливает заседание на один рабочий день, а секретарь комиссии в тот же день</w:t>
      </w:r>
      <w:r w:rsidR="002D3C23" w:rsidRPr="00D3436F">
        <w:rPr>
          <w:rFonts w:ascii="GHEA Grapalat" w:hAnsi="GHEA Grapalat"/>
          <w:sz w:val="24"/>
          <w:szCs w:val="24"/>
        </w:rPr>
        <w:t xml:space="preserve"> </w:t>
      </w:r>
      <w:r w:rsidR="002D3C23">
        <w:rPr>
          <w:rFonts w:ascii="GHEA Grapalat" w:hAnsi="GHEA Grapalat"/>
        </w:rPr>
        <w:t xml:space="preserve">в электронной форме </w:t>
      </w:r>
      <w:r w:rsidR="002D3C23"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8EE34CE"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56C9AA7" w14:textId="77777777" w:rsidR="00FC5373" w:rsidRPr="00AA7117" w:rsidRDefault="00FC5373" w:rsidP="00FC5373">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275CE03"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C6D1EA9"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13DFD81"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2331BF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proofErr w:type="gramStart"/>
      <w:r w:rsidRPr="009044F1">
        <w:rPr>
          <w:rFonts w:ascii="GHEA Grapalat" w:hAnsi="GHEA Grapalat"/>
          <w:sz w:val="24"/>
          <w:szCs w:val="24"/>
        </w:rPr>
        <w:t>1</w:t>
      </w:r>
      <w:r w:rsidR="00874C2B">
        <w:rPr>
          <w:rFonts w:ascii="GHEA Grapalat" w:hAnsi="GHEA Grapalat"/>
          <w:sz w:val="24"/>
          <w:szCs w:val="24"/>
        </w:rPr>
        <w:t>2</w:t>
      </w:r>
      <w:r w:rsidRPr="009044F1">
        <w:rPr>
          <w:rFonts w:ascii="GHEA Grapalat" w:hAnsi="GHEA Grapalat"/>
          <w:sz w:val="24"/>
          <w:szCs w:val="24"/>
        </w:rPr>
        <w:t>.Не</w:t>
      </w:r>
      <w:proofErr w:type="gramEnd"/>
      <w:r w:rsidRPr="009044F1">
        <w:rPr>
          <w:rFonts w:ascii="GHEA Grapalat" w:hAnsi="GHEA Grapalat"/>
          <w:sz w:val="24"/>
          <w:szCs w:val="24"/>
        </w:rPr>
        <w:t xml:space="preserve">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DC4FEB0"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w:t>
      </w:r>
      <w:r w:rsidR="001E4A24" w:rsidRPr="001E4A24">
        <w:rPr>
          <w:rFonts w:ascii="GHEA Grapalat" w:hAnsi="GHEA Grapalat"/>
          <w:sz w:val="24"/>
          <w:szCs w:val="24"/>
        </w:rPr>
        <w:lastRenderedPageBreak/>
        <w:t xml:space="preserve">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96BA0FA"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10B449B"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270F7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853A11D"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2B588EDC"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Pr>
          <w:rFonts w:ascii="GHEA Grapalat" w:hAnsi="GHEA Grapalat"/>
        </w:rPr>
        <w:t xml:space="preserve"> или</w:t>
      </w:r>
      <w:r w:rsidR="003A7A2C" w:rsidRPr="006D55DC">
        <w:rPr>
          <w:rFonts w:ascii="GHEA Grapalat" w:hAnsi="GHEA Grapalat"/>
        </w:rPr>
        <w:t xml:space="preserve"> </w:t>
      </w:r>
      <w:r w:rsidRPr="006D55DC">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14:paraId="7F6D4B2C"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w:t>
      </w:r>
      <w:r w:rsidR="002B6240">
        <w:rPr>
          <w:rFonts w:ascii="GHEA Grapalat" w:hAnsi="GHEA Grapalat"/>
        </w:rPr>
        <w:t xml:space="preserve"> или</w:t>
      </w:r>
      <w:r w:rsidRPr="006D55DC">
        <w:rPr>
          <w:rFonts w:ascii="GHEA Grapalat" w:hAnsi="GHEA Grapalat"/>
        </w:rPr>
        <w:t xml:space="preserve"> договора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w:t>
      </w:r>
      <w:r w:rsidR="00B12D3C" w:rsidRPr="00F67998">
        <w:rPr>
          <w:rFonts w:ascii="GHEA Grapalat" w:hAnsi="GHEA Grapalat"/>
        </w:rPr>
        <w:lastRenderedPageBreak/>
        <w:t>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1EE9D6DA" w14:textId="77777777" w:rsidR="00EA341B"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EA341B">
        <w:rPr>
          <w:rFonts w:ascii="GHEA Grapalat" w:hAnsi="GHEA Grapalat" w:cs="Sylfaen"/>
        </w:rPr>
        <w:t>:</w:t>
      </w:r>
    </w:p>
    <w:p w14:paraId="0BE42EA8" w14:textId="77777777" w:rsidR="006D55DC" w:rsidRDefault="00EA341B"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агента</w:t>
      </w:r>
      <w:r w:rsidR="00C81D93">
        <w:rPr>
          <w:rFonts w:ascii="GHEA Grapalat" w:hAnsi="GHEA Grapalat" w:cs="Sylfaen"/>
        </w:rPr>
        <w:t xml:space="preserve"> (исполнителя)</w:t>
      </w:r>
      <w:r>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4BDEA51E" w14:textId="77777777" w:rsidR="00EA341B" w:rsidRPr="00686E1A" w:rsidRDefault="00CC4C4C" w:rsidP="00EA341B">
      <w:pPr>
        <w:widowControl w:val="0"/>
        <w:tabs>
          <w:tab w:val="left" w:pos="0"/>
        </w:tabs>
        <w:ind w:left="-284" w:firstLine="284"/>
        <w:jc w:val="both"/>
        <w:rPr>
          <w:rFonts w:ascii="GHEA Grapalat" w:hAnsi="GHEA Grapalat"/>
        </w:rPr>
      </w:pPr>
      <w:r>
        <w:rPr>
          <w:rFonts w:ascii="GHEA Grapalat" w:hAnsi="GHEA Grapalat" w:cs="Sylfaen"/>
        </w:rPr>
        <w:t>-</w:t>
      </w:r>
      <w:r w:rsidR="00EA341B" w:rsidRPr="00686E1A">
        <w:rPr>
          <w:rFonts w:ascii="GHEA Grapalat" w:hAnsi="GHEA Grapalat"/>
        </w:rPr>
        <w:t xml:space="preserve"> </w:t>
      </w:r>
      <w:r>
        <w:rPr>
          <w:rFonts w:ascii="GHEA Grapalat" w:hAnsi="GHEA Grapalat"/>
        </w:rPr>
        <w:t>о</w:t>
      </w:r>
      <w:r w:rsidR="00EA341B" w:rsidRPr="00686E1A">
        <w:rPr>
          <w:rFonts w:ascii="GHEA Grapalat" w:hAnsi="GHEA Grapalat"/>
        </w:rPr>
        <w:t>бстоятельство, предусмотренное в пункте 8.</w:t>
      </w:r>
      <w:r w:rsidR="00EA341B">
        <w:rPr>
          <w:rFonts w:ascii="GHEA Grapalat" w:hAnsi="GHEA Grapalat"/>
        </w:rPr>
        <w:t>8</w:t>
      </w:r>
      <w:r w:rsidR="00EA341B" w:rsidRPr="00686E1A">
        <w:rPr>
          <w:rFonts w:ascii="GHEA Grapalat" w:hAnsi="GHEA Grapalat"/>
          <w:lang w:val="hy-AM"/>
        </w:rPr>
        <w:t>.1</w:t>
      </w:r>
      <w:r w:rsidR="00EA341B" w:rsidRPr="00686E1A">
        <w:rPr>
          <w:rFonts w:ascii="GHEA Grapalat" w:hAnsi="GHEA Grapalat"/>
        </w:rPr>
        <w:t xml:space="preserve"> части</w:t>
      </w:r>
      <w:r w:rsidR="00EA341B" w:rsidRPr="00686E1A">
        <w:rPr>
          <w:rFonts w:ascii="GHEA Grapalat" w:hAnsi="GHEA Grapalat"/>
          <w:lang w:val="hy-AM"/>
        </w:rPr>
        <w:t xml:space="preserve"> 1</w:t>
      </w:r>
      <w:r w:rsidR="00EA341B"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377151AE" w14:textId="77777777" w:rsidR="00EA341B" w:rsidRPr="0087724F" w:rsidRDefault="00EA341B" w:rsidP="00B46D58">
      <w:pPr>
        <w:widowControl w:val="0"/>
        <w:tabs>
          <w:tab w:val="left" w:pos="1276"/>
        </w:tabs>
        <w:spacing w:after="160"/>
        <w:ind w:firstLine="567"/>
        <w:jc w:val="both"/>
        <w:rPr>
          <w:rFonts w:ascii="GHEA Grapalat" w:hAnsi="GHEA Grapalat"/>
        </w:rPr>
      </w:pPr>
    </w:p>
    <w:p w14:paraId="11575BA0"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F62D3AD"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D5F89C8"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535BA1E"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w:t>
      </w:r>
      <w:r w:rsidRPr="00AA5BD2">
        <w:rPr>
          <w:rFonts w:ascii="GHEA Grapalat" w:hAnsi="GHEA Grapalat"/>
        </w:rPr>
        <w:lastRenderedPageBreak/>
        <w:t>отмеченный в настоящем приглашении электронный адрес секретаря комиссии.</w:t>
      </w:r>
    </w:p>
    <w:p w14:paraId="7931B922"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3983BF3"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4"/>
        <w:t>10</w:t>
      </w:r>
      <w:r w:rsidRPr="009044F1">
        <w:rPr>
          <w:rFonts w:ascii="GHEA Grapalat" w:hAnsi="GHEA Grapalat"/>
          <w:sz w:val="24"/>
          <w:szCs w:val="24"/>
        </w:rPr>
        <w:t xml:space="preserve">. </w:t>
      </w:r>
    </w:p>
    <w:p w14:paraId="024090A7"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 xml:space="preserve">признается </w:t>
      </w:r>
      <w:proofErr w:type="gramStart"/>
      <w:r w:rsidR="005F2F3B">
        <w:rPr>
          <w:rFonts w:ascii="GHEA Grapalat" w:hAnsi="GHEA Grapalat"/>
        </w:rPr>
        <w:t>участник</w:t>
      </w:r>
      <w:proofErr w:type="gramEnd"/>
      <w:r w:rsidR="005F2F3B">
        <w:rPr>
          <w:rFonts w:ascii="GHEA Grapalat" w:hAnsi="GHEA Grapalat"/>
        </w:rPr>
        <w:t xml:space="preserve">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01FA1310"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1BA0FB9"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9FA24EA"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5C66E8D1"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72FE8286"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8E23E66"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w:t>
      </w:r>
      <w:r w:rsidRPr="009044F1">
        <w:rPr>
          <w:rFonts w:ascii="GHEA Grapalat" w:hAnsi="GHEA Grapalat"/>
          <w:sz w:val="24"/>
          <w:szCs w:val="24"/>
        </w:rPr>
        <w:lastRenderedPageBreak/>
        <w:t>календарных дней. Период ожидания</w:t>
      </w:r>
      <w:r>
        <w:rPr>
          <w:rFonts w:ascii="GHEA Grapalat" w:hAnsi="GHEA Grapalat"/>
          <w:sz w:val="24"/>
          <w:szCs w:val="24"/>
        </w:rPr>
        <w:t>:</w:t>
      </w:r>
    </w:p>
    <w:p w14:paraId="0A80A24E"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03DF363F"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530D34C"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D26DE3A"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37284C2F"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1FFF7D3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7748905"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3CB941F5"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2A24363D"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 xml:space="preserve">ставляет заказчику </w:t>
      </w:r>
      <w:r w:rsidR="00AB3F64" w:rsidRPr="00DF59E9">
        <w:rPr>
          <w:rFonts w:ascii="GHEA Grapalat" w:hAnsi="GHEA Grapalat"/>
        </w:rPr>
        <w:t>обеспечени</w:t>
      </w:r>
      <w:r w:rsidR="00AB3F64">
        <w:rPr>
          <w:rFonts w:ascii="GHEA Grapalat" w:hAnsi="GHEA Grapalat"/>
        </w:rPr>
        <w:t xml:space="preserve">е </w:t>
      </w:r>
      <w:r w:rsidR="00B06EC9" w:rsidRPr="00DF59E9">
        <w:rPr>
          <w:rFonts w:ascii="GHEA Grapalat" w:hAnsi="GHEA Grapalat"/>
        </w:rPr>
        <w:t>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4A417AA8"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w:t>
      </w:r>
      <w:r w:rsidR="000313A6" w:rsidRPr="009044F1">
        <w:rPr>
          <w:rFonts w:ascii="GHEA Grapalat" w:hAnsi="GHEA Grapalat"/>
        </w:rPr>
        <w:lastRenderedPageBreak/>
        <w:t>утверждением рабочего дня предоставляется участнику сопроводительным письмом.</w:t>
      </w:r>
    </w:p>
    <w:p w14:paraId="4D0B5739"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471DF787"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proofErr w:type="gramStart"/>
      <w:r w:rsidR="00526DC0" w:rsidRPr="009044F1">
        <w:rPr>
          <w:rFonts w:ascii="GHEA Grapalat" w:hAnsi="GHEA Grapalat"/>
          <w:b/>
        </w:rPr>
        <w:t>ОБЕСПЕЧЕНИ</w:t>
      </w:r>
      <w:r w:rsidR="00526DC0">
        <w:rPr>
          <w:rFonts w:ascii="GHEA Grapalat" w:hAnsi="GHEA Grapalat"/>
          <w:b/>
        </w:rPr>
        <w:t xml:space="preserve">Е </w:t>
      </w:r>
      <w:r w:rsidR="00F83409" w:rsidRPr="009044F1">
        <w:rPr>
          <w:rFonts w:ascii="GHEA Grapalat" w:hAnsi="GHEA Grapalat"/>
          <w:b/>
        </w:rPr>
        <w:t xml:space="preserve"> </w:t>
      </w:r>
      <w:r w:rsidR="00030D40" w:rsidRPr="009044F1">
        <w:rPr>
          <w:rFonts w:ascii="GHEA Grapalat" w:hAnsi="GHEA Grapalat"/>
          <w:b/>
        </w:rPr>
        <w:t>ДОГОВОРА</w:t>
      </w:r>
      <w:proofErr w:type="gramEnd"/>
    </w:p>
    <w:p w14:paraId="63ADDD5E"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 xml:space="preserve">На основании требования о предоставлении </w:t>
      </w:r>
      <w:r w:rsidR="00FB2C22" w:rsidRPr="00681C1F">
        <w:rPr>
          <w:rFonts w:ascii="GHEA Grapalat" w:hAnsi="GHEA Grapalat"/>
          <w:color w:val="000000" w:themeColor="text1"/>
        </w:rPr>
        <w:t>обеспечени</w:t>
      </w:r>
      <w:r w:rsidR="00FB2C22">
        <w:rPr>
          <w:rFonts w:ascii="GHEA Grapalat" w:hAnsi="GHEA Grapalat"/>
          <w:color w:val="000000" w:themeColor="text1"/>
        </w:rPr>
        <w:t xml:space="preserve">я </w:t>
      </w:r>
      <w:r w:rsidR="007C56B2" w:rsidRPr="00681C1F">
        <w:rPr>
          <w:rFonts w:ascii="GHEA Grapalat" w:hAnsi="GHEA Grapalat"/>
          <w:color w:val="000000" w:themeColor="text1"/>
        </w:rPr>
        <w:t xml:space="preserve">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 xml:space="preserve">дня его получения, обязан представить </w:t>
      </w:r>
      <w:r w:rsidR="00FB2C22" w:rsidRPr="00681C1F">
        <w:rPr>
          <w:rFonts w:ascii="GHEA Grapalat" w:hAnsi="GHEA Grapalat"/>
          <w:color w:val="000000" w:themeColor="text1"/>
        </w:rPr>
        <w:t>обеспечени</w:t>
      </w:r>
      <w:r w:rsidR="00FB2C22">
        <w:rPr>
          <w:rFonts w:ascii="GHEA Grapalat" w:hAnsi="GHEA Grapalat"/>
          <w:color w:val="000000" w:themeColor="text1"/>
        </w:rPr>
        <w:t>е</w:t>
      </w:r>
      <w:r w:rsidR="00FB2C22" w:rsidRPr="00681C1F">
        <w:rPr>
          <w:rFonts w:ascii="GHEA Grapalat" w:hAnsi="GHEA Grapalat"/>
          <w:color w:val="000000" w:themeColor="text1"/>
        </w:rPr>
        <w:t xml:space="preserve"> </w:t>
      </w:r>
      <w:r w:rsidR="007C56B2" w:rsidRPr="00681C1F">
        <w:rPr>
          <w:rFonts w:ascii="GHEA Grapalat" w:hAnsi="GHEA Grapalat"/>
          <w:color w:val="000000" w:themeColor="text1"/>
        </w:rPr>
        <w:t>договора.</w:t>
      </w:r>
      <w:r w:rsidR="007C56B2" w:rsidRPr="00EA7411">
        <w:rPr>
          <w:rFonts w:ascii="GHEA Grapalat" w:hAnsi="GHEA Grapalat"/>
        </w:rPr>
        <w:t xml:space="preserve"> </w:t>
      </w:r>
      <w:r w:rsidR="007C56B2"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7C56B2" w:rsidRPr="00F818E0">
        <w:rPr>
          <w:rFonts w:ascii="GHEA Grapalat" w:hAnsi="GHEA Grapalat"/>
        </w:rPr>
        <w:t>дней</w:t>
      </w:r>
      <w:proofErr w:type="gramEnd"/>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20124B7F" w14:textId="77777777" w:rsidR="00E271A0" w:rsidRDefault="00384973">
      <w:pPr>
        <w:rPr>
          <w:rFonts w:ascii="GHEA Grapalat" w:hAnsi="GHEA Grapalat" w:cs="Sylfaen"/>
        </w:rPr>
      </w:pPr>
      <w:r>
        <w:rPr>
          <w:rFonts w:ascii="GHEA Grapalat" w:hAnsi="GHEA Grapalat" w:cs="Sylfaen"/>
        </w:rPr>
        <w:t>-----------------------------------------------</w:t>
      </w:r>
    </w:p>
    <w:p w14:paraId="78E713A3" w14:textId="77777777"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3E93F83"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w:t>
      </w:r>
      <w:proofErr w:type="spellStart"/>
      <w:r w:rsidRPr="00AA15C4">
        <w:rPr>
          <w:rFonts w:ascii="GHEA Grapalat" w:hAnsi="GHEA Grapalat"/>
          <w:i/>
          <w:sz w:val="16"/>
          <w:szCs w:val="16"/>
        </w:rPr>
        <w:t>двадцатипятикратный</w:t>
      </w:r>
      <w:proofErr w:type="spellEnd"/>
      <w:r w:rsidRPr="00AA15C4">
        <w:rPr>
          <w:rFonts w:ascii="GHEA Grapalat" w:hAnsi="GHEA Grapalat"/>
          <w:i/>
          <w:sz w:val="16"/>
          <w:szCs w:val="16"/>
        </w:rPr>
        <w:t xml:space="preserve"> размер базовой единицы закупок и не предусмотрена предоплата, </w:t>
      </w:r>
    </w:p>
    <w:p w14:paraId="363662A0" w14:textId="77777777"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5F726C64" w14:textId="77777777" w:rsidR="0085658A" w:rsidRDefault="0085658A">
      <w:pPr>
        <w:rPr>
          <w:rFonts w:ascii="GHEA Grapalat" w:hAnsi="GHEA Grapalat"/>
        </w:rPr>
      </w:pPr>
    </w:p>
    <w:p w14:paraId="43B5111E" w14:textId="77777777" w:rsidR="00CD2651" w:rsidRPr="00D532B5" w:rsidDel="009A515F" w:rsidRDefault="00055FCF">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14:paraId="145E8F1B" w14:textId="77777777" w:rsidR="00816D27" w:rsidRDefault="00816D27">
      <w:pPr>
        <w:rPr>
          <w:rFonts w:ascii="GHEA Grapalat" w:hAnsi="GHEA Grapalat" w:cs="Sylfaen"/>
        </w:rPr>
      </w:pPr>
      <w:r>
        <w:rPr>
          <w:rFonts w:ascii="GHEA Grapalat" w:hAnsi="GHEA Grapalat" w:cs="Sylfaen"/>
        </w:rPr>
        <w:br w:type="page"/>
      </w:r>
    </w:p>
    <w:p w14:paraId="0AA4C52B" w14:textId="77777777" w:rsidR="00366C4E" w:rsidRPr="00F76663"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lastRenderedPageBreak/>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00F76663" w:rsidRPr="00F76663">
        <w:rPr>
          <w:rFonts w:ascii="GHEA Grapalat" w:hAnsi="GHEA Grapalat"/>
        </w:rPr>
        <w:t xml:space="preserve">10 </w:t>
      </w:r>
      <w:r w:rsidRPr="00853D2D">
        <w:rPr>
          <w:rFonts w:ascii="GHEA Grapalat" w:hAnsi="GHEA Grapalat"/>
        </w:rPr>
        <w:t xml:space="preserve">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F76663">
        <w:rPr>
          <w:rFonts w:ascii="GHEA Grapalat" w:hAnsi="GHEA Grapalat"/>
          <w:b/>
        </w:rPr>
        <w:t xml:space="preserve">Обеспечение </w:t>
      </w:r>
      <w:r w:rsidR="00896AAF" w:rsidRPr="00F76663">
        <w:rPr>
          <w:rFonts w:ascii="GHEA Grapalat" w:hAnsi="GHEA Grapalat"/>
          <w:b/>
        </w:rPr>
        <w:t>договора</w:t>
      </w:r>
      <w:r w:rsidR="001723D6" w:rsidRPr="00F76663">
        <w:rPr>
          <w:rFonts w:ascii="GHEA Grapalat" w:hAnsi="GHEA Grapalat"/>
          <w:b/>
        </w:rPr>
        <w:t xml:space="preserve"> представляется в </w:t>
      </w:r>
      <w:r w:rsidR="005876A3" w:rsidRPr="00F76663">
        <w:rPr>
          <w:rFonts w:ascii="GHEA Grapalat" w:hAnsi="GHEA Grapalat"/>
          <w:b/>
        </w:rPr>
        <w:t>виде</w:t>
      </w:r>
      <w:r w:rsidR="001723D6" w:rsidRPr="00F76663">
        <w:rPr>
          <w:rFonts w:ascii="GHEA Grapalat" w:hAnsi="GHEA Grapalat"/>
          <w:b/>
        </w:rPr>
        <w:t xml:space="preserve"> </w:t>
      </w:r>
      <w:r w:rsidR="00F76663" w:rsidRPr="00F76663">
        <w:rPr>
          <w:rFonts w:ascii="GHEA Grapalat" w:hAnsi="GHEA Grapalat"/>
          <w:b/>
        </w:rPr>
        <w:t>в одностороннем порядке утвержденного заявления-в виде неустойки (приложение 5.1) или наличных денег.</w:t>
      </w:r>
    </w:p>
    <w:p w14:paraId="6E2CCB99"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478BA9A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F76663" w:rsidRPr="00F76663">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3F7B23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07C1C27"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9044F1">
        <w:rPr>
          <w:rFonts w:ascii="GHEA Grapalat" w:hAnsi="GHEA Grapalat"/>
        </w:rPr>
        <w:t>обеспечени</w:t>
      </w:r>
      <w:r w:rsidR="00B561F2">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4F3E61" w:rsidRPr="00A21022">
        <w:rPr>
          <w:rFonts w:ascii="GHEA Grapalat" w:hAnsi="GHEA Grapalat" w:cs="Sylfaen"/>
        </w:rPr>
        <w:t>обеспечени</w:t>
      </w:r>
      <w:r w:rsidR="004F3E61">
        <w:rPr>
          <w:rFonts w:ascii="GHEA Grapalat" w:hAnsi="GHEA Grapalat" w:cs="Sylfaen"/>
        </w:rPr>
        <w:t>е</w:t>
      </w:r>
      <w:r w:rsidR="004F3E61" w:rsidRPr="00A21022">
        <w:rPr>
          <w:rFonts w:ascii="GHEA Grapalat" w:hAnsi="GHEA Grapalat" w:cs="Sylfaen"/>
        </w:rPr>
        <w:t xml:space="preserve"> </w:t>
      </w:r>
      <w:r w:rsidR="00D32092" w:rsidRPr="00A21022">
        <w:rPr>
          <w:rFonts w:ascii="GHEA Grapalat" w:hAnsi="GHEA Grapalat" w:cs="Sylfaen"/>
        </w:rPr>
        <w:t xml:space="preserve">договора,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450E4E7"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7E6A387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E23C4" w:rsidRPr="009044F1">
        <w:rPr>
          <w:rFonts w:ascii="GHEA Grapalat" w:hAnsi="GHEA Grapalat"/>
        </w:rPr>
        <w:t>обеспечени</w:t>
      </w:r>
      <w:r w:rsidR="00FE23C4">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C066462" w14:textId="77777777" w:rsidR="002807DD" w:rsidRDefault="002807DD" w:rsidP="002807DD">
      <w:pPr>
        <w:rPr>
          <w:rFonts w:ascii="GHEA Grapalat" w:hAnsi="GHEA Grapalat"/>
          <w:b/>
        </w:rPr>
      </w:pPr>
      <w:r>
        <w:rPr>
          <w:rFonts w:ascii="GHEA Grapalat" w:hAnsi="GHEA Grapalat"/>
          <w:b/>
        </w:rPr>
        <w:lastRenderedPageBreak/>
        <w:t xml:space="preserve">                         </w:t>
      </w:r>
    </w:p>
    <w:p w14:paraId="2C45F45F"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банку</w:t>
      </w:r>
      <w:proofErr w:type="gramEnd"/>
      <w:r w:rsidRPr="0074650E">
        <w:rPr>
          <w:rFonts w:ascii="GHEA Grapalat" w:hAnsi="GHEA Grapalat"/>
        </w:rPr>
        <w:t>,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12BCA227"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 xml:space="preserve">днем возникновения основания возврата </w:t>
      </w:r>
      <w:proofErr w:type="gramStart"/>
      <w:r w:rsidR="003333FB" w:rsidRPr="00F2342B">
        <w:rPr>
          <w:rFonts w:ascii="GHEA Grapalat" w:hAnsi="GHEA Grapalat"/>
        </w:rPr>
        <w:t>обеспечения</w:t>
      </w:r>
      <w:proofErr w:type="gramEnd"/>
      <w:r w:rsidR="003333FB" w:rsidRPr="00F2342B" w:rsidDel="00960F8B">
        <w:rPr>
          <w:rFonts w:ascii="GHEA Grapalat" w:hAnsi="GHEA Grapalat"/>
        </w:rPr>
        <w:t xml:space="preserve"> </w:t>
      </w:r>
      <w:proofErr w:type="gramStart"/>
      <w:r w:rsidR="003333FB" w:rsidRPr="00F2342B">
        <w:rPr>
          <w:rFonts w:ascii="GHEA Grapalat" w:hAnsi="GHEA Grapalat"/>
        </w:rPr>
        <w:t>уведомляет;</w:t>
      </w:r>
      <w:r w:rsidR="00004B08" w:rsidRPr="00F2342B">
        <w:rPr>
          <w:rFonts w:ascii="GHEA Grapalat" w:hAnsi="GHEA Grapalat"/>
        </w:rPr>
        <w:t>:</w:t>
      </w:r>
      <w:proofErr w:type="gramEnd"/>
    </w:p>
    <w:p w14:paraId="69A56A23"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proofErr w:type="gramStart"/>
      <w:r w:rsidRPr="00F2342B">
        <w:rPr>
          <w:rFonts w:ascii="GHEA Grapalat" w:hAnsi="GHEA Grapalat" w:hint="eastAsia"/>
        </w:rPr>
        <w:t>обеспечения</w:t>
      </w:r>
      <w:proofErr w:type="gramEnd"/>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09E5B4DB"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C57FDDD"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66B2EBFD" w14:textId="77777777" w:rsidR="00DA751A" w:rsidRDefault="00DA751A" w:rsidP="002807DD">
      <w:pPr>
        <w:rPr>
          <w:rFonts w:ascii="GHEA Grapalat" w:hAnsi="GHEA Grapalat"/>
          <w:b/>
        </w:rPr>
      </w:pPr>
    </w:p>
    <w:p w14:paraId="7914278B"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53DE926" w14:textId="77777777" w:rsidR="002807DD" w:rsidRPr="009044F1" w:rsidRDefault="002807DD" w:rsidP="002807DD">
      <w:pPr>
        <w:rPr>
          <w:rFonts w:ascii="GHEA Grapalat" w:hAnsi="GHEA Grapalat" w:cs="Arial"/>
          <w:b/>
        </w:rPr>
      </w:pPr>
    </w:p>
    <w:p w14:paraId="03260EA1"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60BF6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3F5C51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5"/>
        <w:t>13</w:t>
      </w:r>
      <w:r w:rsidRPr="009044F1">
        <w:rPr>
          <w:rFonts w:ascii="GHEA Grapalat" w:hAnsi="GHEA Grapalat"/>
        </w:rPr>
        <w:t>.</w:t>
      </w:r>
    </w:p>
    <w:p w14:paraId="3695F1C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168EF4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21AF5E8A"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w:t>
      </w:r>
      <w:r w:rsidRPr="009044F1">
        <w:rPr>
          <w:rFonts w:ascii="GHEA Grapalat" w:hAnsi="GHEA Grapalat"/>
        </w:rPr>
        <w:lastRenderedPageBreak/>
        <w:t xml:space="preserve">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FCAAA6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7CF70155"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AFB1FA1"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EF91FCD"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6460425"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3719BEE8"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1BD9E5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270B4E5"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8D872B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2B56876"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3475677C"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70FDA30" w14:textId="77777777" w:rsidR="00167353" w:rsidRDefault="00167353" w:rsidP="00167353">
      <w:pPr>
        <w:jc w:val="both"/>
        <w:rPr>
          <w:rFonts w:ascii="GHEA Grapalat" w:hAnsi="GHEA Grapalat"/>
          <w:lang w:val="hy-AM"/>
        </w:rPr>
      </w:pPr>
      <w:r w:rsidRPr="00570BBD">
        <w:rPr>
          <w:rFonts w:ascii="GHEA Grapalat" w:hAnsi="GHEA Grapalat"/>
        </w:rPr>
        <w:lastRenderedPageBreak/>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6322A9E"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D99DEAA"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30015D8"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552E37F"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37EE6BDC"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0AC9FE7"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97F379D"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0853B9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24B89C9"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6F1C8F2" w14:textId="77777777" w:rsidR="00167353" w:rsidRPr="00570BBD" w:rsidRDefault="00167353" w:rsidP="00167353">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4B6DF74" w14:textId="77777777"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56A7426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9AC2EE7"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D9055EC"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53CF7D4"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EFC6997" w14:textId="77777777" w:rsidR="00167353" w:rsidRPr="009044F1" w:rsidRDefault="00167353" w:rsidP="00167353">
      <w:pPr>
        <w:widowControl w:val="0"/>
        <w:spacing w:after="160"/>
        <w:jc w:val="both"/>
        <w:rPr>
          <w:rFonts w:ascii="GHEA Grapalat" w:hAnsi="GHEA Grapalat" w:cs="Sylfaen"/>
          <w:b/>
        </w:rPr>
      </w:pPr>
    </w:p>
    <w:p w14:paraId="746B9D25" w14:textId="77777777" w:rsidR="004373E3" w:rsidRDefault="004373E3" w:rsidP="00B46D58">
      <w:pPr>
        <w:rPr>
          <w:rFonts w:ascii="GHEA Grapalat" w:hAnsi="GHEA Grapalat"/>
          <w:b/>
        </w:rPr>
      </w:pPr>
    </w:p>
    <w:p w14:paraId="5F7885BB" w14:textId="77777777" w:rsidR="00503980" w:rsidRDefault="00503980">
      <w:pPr>
        <w:rPr>
          <w:rFonts w:ascii="GHEA Grapalat" w:hAnsi="GHEA Grapalat"/>
          <w:b/>
        </w:rPr>
      </w:pPr>
      <w:r>
        <w:rPr>
          <w:rFonts w:ascii="GHEA Grapalat" w:hAnsi="GHEA Grapalat"/>
          <w:b/>
        </w:rPr>
        <w:br w:type="page"/>
      </w:r>
    </w:p>
    <w:p w14:paraId="2DAF495A"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389DC32F" w14:textId="77777777" w:rsidR="008842CE" w:rsidRPr="00374F4A" w:rsidRDefault="008842CE" w:rsidP="00B46D58">
      <w:pPr>
        <w:widowControl w:val="0"/>
        <w:spacing w:after="160"/>
        <w:jc w:val="center"/>
        <w:rPr>
          <w:rFonts w:ascii="GHEA Grapalat" w:hAnsi="GHEA Grapalat"/>
          <w:b/>
        </w:rPr>
      </w:pPr>
    </w:p>
    <w:p w14:paraId="1755B27A"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4DACA1F9" w14:textId="77777777" w:rsidR="00096865" w:rsidRPr="009044F1" w:rsidRDefault="00096865" w:rsidP="00B46D58">
      <w:pPr>
        <w:widowControl w:val="0"/>
        <w:spacing w:after="160"/>
        <w:jc w:val="center"/>
        <w:rPr>
          <w:rFonts w:ascii="GHEA Grapalat" w:hAnsi="GHEA Grapalat"/>
        </w:rPr>
      </w:pPr>
    </w:p>
    <w:p w14:paraId="72CEBB6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FF73D9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B03DE3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E71D680"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03ECE82" w14:textId="77777777" w:rsidR="00140A36" w:rsidRDefault="00140A36" w:rsidP="00B46D58">
      <w:pPr>
        <w:widowControl w:val="0"/>
        <w:spacing w:after="160"/>
        <w:jc w:val="center"/>
        <w:rPr>
          <w:rFonts w:ascii="GHEA Grapalat" w:hAnsi="GHEA Grapalat"/>
          <w:b/>
        </w:rPr>
      </w:pPr>
    </w:p>
    <w:p w14:paraId="24851B2F"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1709844" w14:textId="77777777" w:rsidR="00F76663" w:rsidRPr="00F76663" w:rsidRDefault="00F76663" w:rsidP="00F76663">
      <w:pPr>
        <w:widowControl w:val="0"/>
        <w:tabs>
          <w:tab w:val="left" w:pos="1134"/>
        </w:tabs>
        <w:spacing w:after="160"/>
        <w:ind w:firstLine="567"/>
        <w:jc w:val="both"/>
        <w:rPr>
          <w:rFonts w:ascii="GHEA Grapalat" w:hAnsi="GHEA Grapalat"/>
        </w:rPr>
      </w:pPr>
      <w:r w:rsidRPr="00F76663">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соответствующие документы (информация), предусмотренные настоящим приглашением. Участник представляет вместе с заявкой: </w:t>
      </w:r>
    </w:p>
    <w:p w14:paraId="778E3966" w14:textId="77777777" w:rsidR="00F76663" w:rsidRPr="00DD7A33" w:rsidRDefault="00F76663" w:rsidP="00F76663">
      <w:pPr>
        <w:widowControl w:val="0"/>
        <w:tabs>
          <w:tab w:val="left" w:pos="1134"/>
        </w:tabs>
        <w:spacing w:after="160"/>
        <w:ind w:firstLine="567"/>
        <w:jc w:val="both"/>
        <w:rPr>
          <w:rFonts w:ascii="GHEA Grapalat" w:hAnsi="GHEA Grapalat"/>
        </w:rPr>
      </w:pPr>
      <w:r w:rsidRPr="00F76663">
        <w:rPr>
          <w:rFonts w:ascii="GHEA Grapalat" w:hAnsi="GHEA Grapalat"/>
        </w:rPr>
        <w:t>2.1. заявку-заявление на участие в процедуре, утвержденную им, согласно приложению № 1. 2.2. копию агентского договора и данные лица, являющегося его стороной, в случае реализации договора через агентство.</w:t>
      </w:r>
    </w:p>
    <w:p w14:paraId="263CEFF3" w14:textId="77777777" w:rsidR="00F76663" w:rsidRPr="00DD7A33" w:rsidRDefault="00F76663" w:rsidP="00F76663">
      <w:pPr>
        <w:widowControl w:val="0"/>
        <w:tabs>
          <w:tab w:val="left" w:pos="1134"/>
        </w:tabs>
        <w:spacing w:after="160"/>
        <w:ind w:firstLine="567"/>
        <w:jc w:val="both"/>
        <w:rPr>
          <w:rFonts w:ascii="GHEA Grapalat" w:hAnsi="GHEA Grapalat"/>
        </w:rPr>
      </w:pPr>
      <w:r w:rsidRPr="00F76663">
        <w:rPr>
          <w:rFonts w:ascii="GHEA Grapalat" w:hAnsi="GHEA Grapalat"/>
        </w:rPr>
        <w:t xml:space="preserve"> 2.3. договор о совместной деятельности, в случае участия участников в процедуре закупки в форме совместной деятельности (консорциума). </w:t>
      </w:r>
    </w:p>
    <w:p w14:paraId="0ACDF45A" w14:textId="77777777" w:rsidR="00F76663" w:rsidRPr="00DD7A33" w:rsidRDefault="00F76663" w:rsidP="00F76663">
      <w:pPr>
        <w:widowControl w:val="0"/>
        <w:tabs>
          <w:tab w:val="left" w:pos="1134"/>
        </w:tabs>
        <w:spacing w:after="160"/>
        <w:ind w:firstLine="567"/>
        <w:jc w:val="both"/>
        <w:rPr>
          <w:rFonts w:ascii="GHEA Grapalat" w:hAnsi="GHEA Grapalat"/>
        </w:rPr>
      </w:pPr>
      <w:r w:rsidRPr="00F76663">
        <w:rPr>
          <w:rFonts w:ascii="GHEA Grapalat" w:hAnsi="GHEA Grapalat"/>
        </w:rPr>
        <w:t xml:space="preserve">2.4. ценовое предложение в соответствии с приложением № 2. Ценовое предложение представляется в форме расчета, состоящего из совокупных составляющих себестоимости (суммы себестоимости и прогнозируемой прибыли) и налога на добавленную стоимость. Расчет составляющих себестоимости, разрыв или иные реквизиты не требуются и предоставляются. </w:t>
      </w:r>
    </w:p>
    <w:p w14:paraId="1A23E795" w14:textId="77777777" w:rsidR="00E52441" w:rsidRPr="00F76663" w:rsidRDefault="00F76663" w:rsidP="00F76663">
      <w:pPr>
        <w:widowControl w:val="0"/>
        <w:tabs>
          <w:tab w:val="left" w:pos="1134"/>
        </w:tabs>
        <w:spacing w:after="160"/>
        <w:ind w:firstLine="567"/>
        <w:jc w:val="both"/>
        <w:rPr>
          <w:rFonts w:ascii="GHEA Grapalat" w:hAnsi="GHEA Grapalat"/>
        </w:rPr>
      </w:pPr>
      <w:r w:rsidRPr="00F76663">
        <w:rPr>
          <w:rFonts w:ascii="GHEA Grapalat" w:hAnsi="GHEA Grapalat"/>
        </w:rPr>
        <w:t>2.5. пункт 2.4.1 части 1 настоящего приглашения. 1) Документы, предусмотренные подпунктом 1, 2) Ранее заключенный аналогичный договор и иные документы согласно Приложению № 1.1. 3) Трудовые ресурсы согласно Приложению № 1.2.</w:t>
      </w:r>
    </w:p>
    <w:p w14:paraId="6E77EC29"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9ABC11B"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1D1BE4FA"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76663" w:rsidRPr="00F76663">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22C1F30"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1B56283"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2690E88C"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0361C1B"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56E0E8BC"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D4D6598"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6D3F1DE8"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296B3522"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10E229C1" w14:textId="77777777" w:rsidR="009C1687" w:rsidRDefault="009C1687">
      <w:pPr>
        <w:rPr>
          <w:rFonts w:ascii="GHEA Grapalat" w:hAnsi="GHEA Grapalat"/>
          <w:b/>
        </w:rPr>
      </w:pPr>
    </w:p>
    <w:p w14:paraId="4F6880C4" w14:textId="77777777" w:rsidR="00107A05" w:rsidRDefault="00107A05">
      <w:pPr>
        <w:rPr>
          <w:rFonts w:ascii="GHEA Grapalat" w:hAnsi="GHEA Grapalat"/>
          <w:b/>
        </w:rPr>
      </w:pPr>
      <w:r>
        <w:rPr>
          <w:rFonts w:ascii="GHEA Grapalat" w:hAnsi="GHEA Grapalat"/>
          <w:b/>
        </w:rPr>
        <w:br w:type="page"/>
      </w:r>
    </w:p>
    <w:p w14:paraId="7720CD1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06A0A02" w14:textId="77777777"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76663" w:rsidRPr="00884299">
        <w:rPr>
          <w:rFonts w:ascii="Sylfaen" w:hAnsi="Sylfaen" w:cs="Sylfaen"/>
          <w:b/>
          <w:sz w:val="22"/>
          <w:szCs w:val="22"/>
          <w:lang w:val="es-ES"/>
        </w:rPr>
        <w:t>ԳՀ-ՀԲՄԽԾՁԲ-2025/03</w:t>
      </w:r>
    </w:p>
    <w:p w14:paraId="3F0ED035" w14:textId="77777777" w:rsidR="00B2572B" w:rsidRDefault="00B2572B" w:rsidP="00B46D58">
      <w:pPr>
        <w:widowControl w:val="0"/>
        <w:spacing w:after="120"/>
        <w:jc w:val="center"/>
        <w:rPr>
          <w:rFonts w:ascii="GHEA Grapalat" w:hAnsi="GHEA Grapalat" w:cs="Sylfaen"/>
          <w:b/>
        </w:rPr>
      </w:pPr>
    </w:p>
    <w:p w14:paraId="36566728" w14:textId="77777777" w:rsidR="00D87B1D" w:rsidRPr="00374F4A" w:rsidRDefault="00D87B1D" w:rsidP="00B46D58">
      <w:pPr>
        <w:widowControl w:val="0"/>
        <w:spacing w:after="120"/>
        <w:jc w:val="center"/>
        <w:rPr>
          <w:rFonts w:ascii="GHEA Grapalat" w:hAnsi="GHEA Grapalat" w:cs="Sylfaen"/>
          <w:b/>
        </w:rPr>
      </w:pPr>
    </w:p>
    <w:p w14:paraId="2BC04492"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0A13631E"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F4A5F">
        <w:rPr>
          <w:rFonts w:ascii="GHEA Grapalat" w:hAnsi="GHEA Grapalat"/>
          <w:color w:val="auto"/>
          <w:sz w:val="24"/>
          <w:szCs w:val="24"/>
        </w:rPr>
        <w:t>срочный открытом конкурсе</w:t>
      </w:r>
      <w:r w:rsidR="00AA7117" w:rsidRPr="00374F4A">
        <w:rPr>
          <w:rFonts w:ascii="GHEA Grapalat" w:hAnsi="GHEA Grapalat"/>
          <w:color w:val="auto"/>
          <w:sz w:val="24"/>
          <w:szCs w:val="24"/>
        </w:rPr>
        <w:t xml:space="preserve"> </w:t>
      </w:r>
    </w:p>
    <w:p w14:paraId="24CE33B7" w14:textId="77777777" w:rsidR="00B2572B" w:rsidRPr="00374F4A" w:rsidRDefault="00B2572B" w:rsidP="00B46D58">
      <w:pPr>
        <w:widowControl w:val="0"/>
        <w:spacing w:after="120"/>
        <w:jc w:val="center"/>
        <w:rPr>
          <w:rFonts w:ascii="GHEA Grapalat" w:hAnsi="GHEA Grapalat"/>
        </w:rPr>
      </w:pPr>
    </w:p>
    <w:p w14:paraId="15A2C7B4"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0D3FE2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FCA467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DFDCEFF"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CFAD40B" w14:textId="77777777"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76663" w:rsidRPr="00884299">
        <w:rPr>
          <w:rFonts w:ascii="Sylfaen" w:hAnsi="Sylfaen" w:cs="Sylfaen"/>
          <w:b/>
          <w:sz w:val="22"/>
          <w:szCs w:val="22"/>
          <w:lang w:val="es-ES"/>
        </w:rPr>
        <w:t>ԳՀ-ՀԲՄԽԾՁԲ-2025/03</w:t>
      </w:r>
    </w:p>
    <w:p w14:paraId="1DA587CF"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257D38F"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E5BFA1B"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9969987"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18CA0F7"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B08042A"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D949055" w14:textId="77777777" w:rsidR="000612B9" w:rsidRDefault="000612B9" w:rsidP="00B46D58">
      <w:pPr>
        <w:jc w:val="both"/>
        <w:rPr>
          <w:rFonts w:ascii="GHEA Grapalat" w:hAnsi="GHEA Grapalat"/>
        </w:rPr>
      </w:pPr>
    </w:p>
    <w:p w14:paraId="1771D4E3"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500D14D"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0B6A195E" w14:textId="77777777" w:rsidR="000612B9" w:rsidRDefault="000612B9" w:rsidP="00B46D58">
      <w:pPr>
        <w:jc w:val="both"/>
        <w:rPr>
          <w:rFonts w:ascii="GHEA Grapalat" w:hAnsi="GHEA Grapalat"/>
        </w:rPr>
      </w:pPr>
    </w:p>
    <w:p w14:paraId="005BECF1"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19D7918"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13B799D" w14:textId="77777777" w:rsidR="00B138F3" w:rsidRDefault="00B138F3" w:rsidP="00B46D58">
      <w:pPr>
        <w:jc w:val="both"/>
        <w:rPr>
          <w:rFonts w:ascii="GHEA Grapalat" w:hAnsi="GHEA Grapalat"/>
        </w:rPr>
      </w:pPr>
    </w:p>
    <w:p w14:paraId="11B579D8"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7A10060B"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3C4C523" w14:textId="77777777" w:rsidR="00B138F3" w:rsidRDefault="00B138F3" w:rsidP="00F96993">
      <w:pPr>
        <w:jc w:val="both"/>
        <w:rPr>
          <w:rFonts w:ascii="GHEA Grapalat" w:hAnsi="GHEA Grapalat"/>
        </w:rPr>
      </w:pPr>
    </w:p>
    <w:p w14:paraId="3ECBB432"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7CCABE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1EB3FD6" w14:textId="77777777" w:rsidR="00B16483" w:rsidRDefault="00B16483" w:rsidP="00F96993">
      <w:pPr>
        <w:jc w:val="both"/>
        <w:rPr>
          <w:rFonts w:ascii="GHEA Grapalat" w:hAnsi="GHEA Grapalat"/>
          <w:sz w:val="18"/>
          <w:szCs w:val="18"/>
        </w:rPr>
      </w:pPr>
    </w:p>
    <w:p w14:paraId="68FCF82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BC95406"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5A9522F" w14:textId="77777777" w:rsidR="00B16483" w:rsidRPr="00D3436F" w:rsidRDefault="00B16483" w:rsidP="00B16483">
      <w:pPr>
        <w:tabs>
          <w:tab w:val="left" w:pos="7371"/>
        </w:tabs>
        <w:spacing w:after="160"/>
        <w:ind w:left="3544" w:firstLine="3"/>
        <w:jc w:val="both"/>
        <w:rPr>
          <w:rFonts w:ascii="GHEA Grapalat" w:hAnsi="GHEA Grapalat"/>
          <w:sz w:val="16"/>
        </w:rPr>
      </w:pPr>
    </w:p>
    <w:p w14:paraId="4BC28D0C" w14:textId="77777777" w:rsidR="00B0401C" w:rsidRDefault="00B0401C" w:rsidP="00B46D58">
      <w:pPr>
        <w:widowControl w:val="0"/>
        <w:jc w:val="both"/>
        <w:rPr>
          <w:rFonts w:ascii="GHEA Grapalat" w:hAnsi="GHEA Grapalat"/>
        </w:rPr>
      </w:pPr>
    </w:p>
    <w:p w14:paraId="01A9D324" w14:textId="77777777" w:rsidR="00B0401C" w:rsidRDefault="00B0401C" w:rsidP="00B46D58">
      <w:pPr>
        <w:widowControl w:val="0"/>
        <w:jc w:val="both"/>
        <w:rPr>
          <w:rFonts w:ascii="GHEA Grapalat" w:hAnsi="GHEA Grapalat"/>
        </w:rPr>
      </w:pPr>
    </w:p>
    <w:p w14:paraId="6B15AE05" w14:textId="77777777" w:rsidR="00B0401C" w:rsidRDefault="00B0401C" w:rsidP="00B46D58">
      <w:pPr>
        <w:widowControl w:val="0"/>
        <w:jc w:val="both"/>
        <w:rPr>
          <w:rFonts w:ascii="GHEA Grapalat" w:hAnsi="GHEA Grapalat"/>
        </w:rPr>
      </w:pPr>
    </w:p>
    <w:p w14:paraId="39C1DA86" w14:textId="77777777" w:rsidR="00B0401C" w:rsidRDefault="00B0401C" w:rsidP="00B46D58">
      <w:pPr>
        <w:widowControl w:val="0"/>
        <w:jc w:val="both"/>
        <w:rPr>
          <w:rFonts w:ascii="GHEA Grapalat" w:hAnsi="GHEA Grapalat"/>
        </w:rPr>
      </w:pPr>
    </w:p>
    <w:p w14:paraId="5CE90A7D"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73444602"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1D3EAA72" w14:textId="77777777" w:rsidR="00D87B1D" w:rsidRDefault="00D87B1D" w:rsidP="00B46D58">
      <w:pPr>
        <w:widowControl w:val="0"/>
        <w:spacing w:after="120"/>
        <w:ind w:left="2835"/>
        <w:jc w:val="both"/>
        <w:rPr>
          <w:rFonts w:ascii="GHEA Grapalat" w:hAnsi="GHEA Grapalat"/>
          <w:sz w:val="16"/>
        </w:rPr>
      </w:pPr>
    </w:p>
    <w:p w14:paraId="081DAAAA"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7528E7AA"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3D4C4F88" w14:textId="77777777" w:rsidR="00833D4F" w:rsidRPr="001E7AA5" w:rsidRDefault="00833D4F" w:rsidP="00833D4F">
      <w:pPr>
        <w:rPr>
          <w:rFonts w:ascii="GHEA Grapalat" w:hAnsi="GHEA Grapalat"/>
          <w:i/>
          <w:sz w:val="16"/>
          <w:vertAlign w:val="superscript"/>
          <w:lang w:val="es-ES"/>
        </w:rPr>
      </w:pPr>
    </w:p>
    <w:p w14:paraId="3393E81A" w14:textId="77777777" w:rsidR="006B3E56" w:rsidRPr="00EF3DB6" w:rsidRDefault="00833D4F" w:rsidP="00EE0877">
      <w:pPr>
        <w:rPr>
          <w:rFonts w:ascii="GHEA Grapalat" w:hAnsi="GHEA Grapalat" w:cs="Arial"/>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ins w:id="2" w:author="Inesa Kocharyan" w:date="2025-03-21T20:31:00Z">
        <w:r w:rsidR="00861623">
          <w:rPr>
            <w:rFonts w:ascii="GHEA Grapalat" w:hAnsi="GHEA Grapalat"/>
            <w:color w:val="000000" w:themeColor="text1"/>
            <w:spacing w:val="-4"/>
          </w:rPr>
          <w:t xml:space="preserve"> </w:t>
        </w:r>
      </w:ins>
      <w:r w:rsidR="00861623">
        <w:rPr>
          <w:rFonts w:ascii="GHEA Grapalat" w:hAnsi="GHEA Grapalat"/>
          <w:color w:val="000000" w:themeColor="text1"/>
          <w:spacing w:val="-4"/>
        </w:rPr>
        <w:t>и квалификационным критериям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F76663" w:rsidRPr="00884299">
        <w:rPr>
          <w:rFonts w:ascii="Sylfaen" w:hAnsi="Sylfaen" w:cs="Sylfaen"/>
          <w:b/>
          <w:sz w:val="22"/>
          <w:szCs w:val="22"/>
          <w:lang w:val="es-ES"/>
        </w:rPr>
        <w:t>ԳՀ-ՀԲՄԽԾՁԲ-2025/03</w:t>
      </w:r>
    </w:p>
    <w:p w14:paraId="4C3C032A" w14:textId="77777777" w:rsidR="006B3E56" w:rsidRPr="00F76663" w:rsidRDefault="006F3CBD" w:rsidP="00B46D58">
      <w:pPr>
        <w:pStyle w:val="ListParagraph"/>
        <w:widowControl w:val="0"/>
        <w:numPr>
          <w:ilvl w:val="0"/>
          <w:numId w:val="22"/>
        </w:numPr>
        <w:tabs>
          <w:tab w:val="left" w:pos="567"/>
        </w:tabs>
        <w:spacing w:after="160"/>
        <w:jc w:val="both"/>
        <w:rPr>
          <w:rFonts w:ascii="GHEA Grapalat" w:hAnsi="GHEA Grapalat"/>
        </w:rPr>
      </w:pPr>
      <w:r w:rsidRPr="00F76663">
        <w:rPr>
          <w:rFonts w:ascii="GHEA Grapalat" w:hAnsi="GHEA Grapalat"/>
        </w:rPr>
        <w:t xml:space="preserve"> </w:t>
      </w:r>
      <w:r w:rsidR="006B3E56" w:rsidRPr="00F76663">
        <w:rPr>
          <w:rFonts w:ascii="GHEA Grapalat" w:hAnsi="GHEA Grapalat"/>
        </w:rPr>
        <w:t xml:space="preserve">в рамках участия в </w:t>
      </w:r>
      <w:r w:rsidR="00EF4A5F" w:rsidRPr="00F76663">
        <w:rPr>
          <w:rFonts w:ascii="GHEA Grapalat" w:hAnsi="GHEA Grapalat"/>
        </w:rPr>
        <w:t>срочный открытом конкурсе</w:t>
      </w:r>
      <w:r w:rsidR="00305944" w:rsidRPr="00F76663">
        <w:rPr>
          <w:rFonts w:ascii="GHEA Grapalat" w:hAnsi="GHEA Grapalat"/>
        </w:rPr>
        <w:t xml:space="preserve"> </w:t>
      </w:r>
      <w:r w:rsidR="006B3E56" w:rsidRPr="00F76663">
        <w:rPr>
          <w:rFonts w:ascii="GHEA Grapalat" w:hAnsi="GHEA Grapalat"/>
        </w:rPr>
        <w:t xml:space="preserve">под кодом </w:t>
      </w:r>
      <w:r w:rsidR="00F76663" w:rsidRPr="00884299">
        <w:rPr>
          <w:rFonts w:ascii="Sylfaen" w:hAnsi="Sylfaen" w:cs="Sylfaen"/>
          <w:b/>
          <w:sz w:val="22"/>
          <w:szCs w:val="22"/>
          <w:lang w:val="es-ES"/>
        </w:rPr>
        <w:t>ԳՀ-ՀԲՄԽԾՁԲ-2025/</w:t>
      </w:r>
      <w:proofErr w:type="gramStart"/>
      <w:r w:rsidR="00F76663" w:rsidRPr="00884299">
        <w:rPr>
          <w:rFonts w:ascii="Sylfaen" w:hAnsi="Sylfaen" w:cs="Sylfaen"/>
          <w:b/>
          <w:sz w:val="22"/>
          <w:szCs w:val="22"/>
          <w:lang w:val="es-ES"/>
        </w:rPr>
        <w:t xml:space="preserve">03 </w:t>
      </w:r>
      <w:r w:rsidR="00F76663">
        <w:rPr>
          <w:rFonts w:ascii="Sylfaen" w:hAnsi="Sylfaen" w:cs="Sylfaen"/>
          <w:b/>
          <w:sz w:val="22"/>
          <w:szCs w:val="22"/>
          <w:lang w:val="es-ES"/>
        </w:rPr>
        <w:t xml:space="preserve"> </w:t>
      </w:r>
      <w:r w:rsidR="006B3E56" w:rsidRPr="00F76663">
        <w:rPr>
          <w:rFonts w:ascii="GHEA Grapalat" w:hAnsi="GHEA Grapalat"/>
        </w:rPr>
        <w:t>не</w:t>
      </w:r>
      <w:proofErr w:type="gramEnd"/>
      <w:r w:rsidR="006B3E56" w:rsidRPr="00F76663">
        <w:rPr>
          <w:rFonts w:ascii="GHEA Grapalat" w:hAnsi="GHEA Grapalat"/>
        </w:rPr>
        <w:t xml:space="preserve"> допускал и (или) не допустит </w:t>
      </w:r>
      <w:r w:rsidR="00C026EF" w:rsidRPr="00F76663">
        <w:rPr>
          <w:rFonts w:ascii="GHEA Grapalat" w:hAnsi="GHEA Grapalat"/>
          <w:lang w:val="hy-AM"/>
        </w:rPr>
        <w:t>недобросовестн</w:t>
      </w:r>
      <w:r w:rsidR="00C026EF" w:rsidRPr="00F76663">
        <w:rPr>
          <w:rFonts w:ascii="GHEA Grapalat" w:hAnsi="GHEA Grapalat"/>
        </w:rPr>
        <w:t>ой</w:t>
      </w:r>
      <w:r w:rsidR="00C026EF" w:rsidRPr="00F76663">
        <w:rPr>
          <w:rFonts w:ascii="GHEA Grapalat" w:hAnsi="GHEA Grapalat"/>
          <w:lang w:val="hy-AM"/>
        </w:rPr>
        <w:t xml:space="preserve"> конкуренци</w:t>
      </w:r>
      <w:r w:rsidR="00C026EF" w:rsidRPr="00F76663">
        <w:rPr>
          <w:rFonts w:ascii="GHEA Grapalat" w:hAnsi="GHEA Grapalat"/>
        </w:rPr>
        <w:t xml:space="preserve">и, </w:t>
      </w:r>
      <w:r w:rsidR="006B3E56" w:rsidRPr="00F76663">
        <w:rPr>
          <w:rFonts w:ascii="GHEA Grapalat" w:hAnsi="GHEA Grapalat"/>
        </w:rPr>
        <w:t>злоупотребления доминирующим положением и антиконкурентного соглашения,</w:t>
      </w:r>
    </w:p>
    <w:p w14:paraId="3552344E"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2DAD6A35"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0D02CDF"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D565AFF"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4EDEFBB"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712C5F4"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6410691" w14:textId="77777777" w:rsidR="006B3E56" w:rsidRDefault="006B3E56" w:rsidP="00B46D58">
      <w:pPr>
        <w:widowControl w:val="0"/>
        <w:spacing w:after="160"/>
        <w:jc w:val="both"/>
        <w:rPr>
          <w:ins w:id="3"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17A5DC3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50FE0744"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3C699B03" w14:textId="77777777" w:rsidR="00B0401C" w:rsidDel="007906A2" w:rsidRDefault="00503980" w:rsidP="00B0401C">
      <w:pPr>
        <w:widowControl w:val="0"/>
        <w:tabs>
          <w:tab w:val="left" w:pos="1134"/>
        </w:tabs>
        <w:spacing w:after="160"/>
        <w:jc w:val="both"/>
        <w:rPr>
          <w:del w:id="4"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6"/>
        <w:t>**</w:t>
      </w:r>
      <w:r>
        <w:rPr>
          <w:rFonts w:ascii="GHEA Grapalat" w:hAnsi="GHEA Grapalat"/>
          <w:sz w:val="32"/>
          <w:szCs w:val="32"/>
        </w:rPr>
        <w:t xml:space="preserve"> .</w:t>
      </w:r>
      <w:r w:rsidR="006B3E56" w:rsidRPr="00503980">
        <w:rPr>
          <w:rFonts w:ascii="GHEA Grapalat" w:hAnsi="GHEA Grapalat"/>
          <w:sz w:val="32"/>
          <w:szCs w:val="32"/>
        </w:rPr>
        <w:t xml:space="preserve"> </w:t>
      </w:r>
    </w:p>
    <w:p w14:paraId="3A6C9DBA" w14:textId="77777777" w:rsidR="002B66A2" w:rsidRPr="00AF625B" w:rsidRDefault="002B66A2" w:rsidP="002B66A2">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w:t>
      </w:r>
      <w:proofErr w:type="gramStart"/>
      <w:r w:rsidRPr="008C1FF8">
        <w:rPr>
          <w:rFonts w:ascii="GHEA Grapalat" w:hAnsi="GHEA Grapalat"/>
        </w:rPr>
        <w:t>предусмотренные приглашением</w:t>
      </w:r>
      <w:r w:rsidRPr="00AF6332">
        <w:rPr>
          <w:rFonts w:ascii="GHEA Grapalat" w:hAnsi="GHEA Grapalat"/>
        </w:rPr>
        <w:t xml:space="preserve"> </w:t>
      </w:r>
      <w:r w:rsidRPr="008C1FF8">
        <w:rPr>
          <w:rFonts w:ascii="GHEA Grapalat" w:hAnsi="GHEA Grapalat"/>
        </w:rPr>
        <w:t>документы</w:t>
      </w:r>
      <w:proofErr w:type="gramEnd"/>
      <w:r w:rsidRPr="008C1FF8">
        <w:rPr>
          <w:rFonts w:ascii="GHEA Grapalat" w:hAnsi="GHEA Grapalat"/>
        </w:rPr>
        <w:t xml:space="preserve">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73EBC807" w14:textId="77777777" w:rsidR="002B66A2" w:rsidRDefault="002B66A2" w:rsidP="002B66A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659E1E" w14:textId="77777777" w:rsidR="006B3E56" w:rsidRPr="00770B03" w:rsidRDefault="006B3E56" w:rsidP="00B46D58">
      <w:pPr>
        <w:tabs>
          <w:tab w:val="left" w:pos="7371"/>
        </w:tabs>
        <w:spacing w:after="160"/>
        <w:ind w:left="3544" w:firstLine="3"/>
        <w:jc w:val="both"/>
        <w:rPr>
          <w:rFonts w:ascii="GHEA Grapalat" w:hAnsi="GHEA Grapalat"/>
          <w:sz w:val="16"/>
        </w:rPr>
      </w:pPr>
    </w:p>
    <w:p w14:paraId="506FBC30"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9936EBA"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80BC7FC"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lastRenderedPageBreak/>
        <w:t>имя, фамилия руководителя)</w:t>
      </w:r>
    </w:p>
    <w:p w14:paraId="5703F665"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E107774" w14:textId="77777777" w:rsidR="00652A78" w:rsidRDefault="00123294">
      <w:pPr>
        <w:rPr>
          <w:ins w:id="5" w:author="Inesa Kocharyan" w:date="2021-09-01T14:04:00Z"/>
          <w:rFonts w:ascii="GHEA Grapalat" w:hAnsi="GHEA Grapalat"/>
          <w:b/>
        </w:rPr>
      </w:pPr>
      <w:r>
        <w:rPr>
          <w:rFonts w:ascii="GHEA Grapalat" w:hAnsi="GHEA Grapalat"/>
          <w:b/>
        </w:rPr>
        <w:br w:type="page"/>
      </w:r>
    </w:p>
    <w:p w14:paraId="68C37328" w14:textId="77777777" w:rsidR="00F76663" w:rsidRPr="00DC301B" w:rsidRDefault="00F76663" w:rsidP="00F76663">
      <w:pPr>
        <w:pStyle w:val="Heading3"/>
        <w:spacing w:line="240" w:lineRule="auto"/>
        <w:ind w:firstLine="567"/>
        <w:jc w:val="right"/>
        <w:rPr>
          <w:rFonts w:ascii="Sylfaen" w:hAnsi="Sylfaen" w:cs="Arial"/>
          <w:b/>
          <w:i w:val="0"/>
          <w:sz w:val="22"/>
          <w:szCs w:val="22"/>
          <w:lang w:val="hy-AM"/>
        </w:rPr>
      </w:pPr>
      <w:r w:rsidRPr="00DC301B">
        <w:rPr>
          <w:rFonts w:ascii="Sylfaen" w:hAnsi="Sylfaen" w:cs="Sylfaen"/>
          <w:b/>
          <w:i w:val="0"/>
          <w:sz w:val="22"/>
          <w:szCs w:val="22"/>
          <w:lang w:val="hy-AM"/>
        </w:rPr>
        <w:lastRenderedPageBreak/>
        <w:t xml:space="preserve">Приложение </w:t>
      </w:r>
      <w:r w:rsidRPr="00DC301B">
        <w:rPr>
          <w:rFonts w:ascii="Sylfaen" w:hAnsi="Sylfaen" w:cs="Arial"/>
          <w:b/>
          <w:i w:val="0"/>
          <w:sz w:val="22"/>
          <w:szCs w:val="22"/>
          <w:lang w:val="hy-AM"/>
        </w:rPr>
        <w:t>1.1</w:t>
      </w:r>
    </w:p>
    <w:p w14:paraId="2D25B374" w14:textId="77777777" w:rsidR="00F76663" w:rsidRDefault="00F76663" w:rsidP="00F76663">
      <w:pPr>
        <w:pStyle w:val="BodyTextIndent3"/>
        <w:spacing w:line="240" w:lineRule="auto"/>
        <w:jc w:val="right"/>
        <w:rPr>
          <w:rFonts w:ascii="Sylfaen" w:hAnsi="Sylfaen" w:cs="Sylfaen"/>
          <w:b/>
          <w:sz w:val="22"/>
          <w:szCs w:val="22"/>
          <w:lang w:val="es-ES"/>
        </w:rPr>
      </w:pPr>
      <w:r w:rsidRPr="00DC301B">
        <w:rPr>
          <w:rFonts w:ascii="Sylfaen" w:hAnsi="Sylfaen" w:cs="Sylfaen"/>
          <w:b/>
          <w:sz w:val="22"/>
          <w:szCs w:val="22"/>
          <w:lang w:val="hy-AM"/>
        </w:rPr>
        <w:t xml:space="preserve">Код: </w:t>
      </w:r>
      <w:r w:rsidRPr="00884299">
        <w:rPr>
          <w:rFonts w:ascii="Sylfaen" w:hAnsi="Sylfaen" w:cs="Sylfaen"/>
          <w:b/>
          <w:sz w:val="22"/>
          <w:szCs w:val="22"/>
          <w:lang w:val="es-ES"/>
        </w:rPr>
        <w:t>ԳՀ-ՀԲՄԽԾՁԲ-2025/03</w:t>
      </w:r>
    </w:p>
    <w:p w14:paraId="1A622E87" w14:textId="77777777" w:rsidR="00F76663" w:rsidRPr="00DC301B" w:rsidRDefault="00F76663" w:rsidP="00F76663">
      <w:pPr>
        <w:pStyle w:val="BodyTextIndent3"/>
        <w:spacing w:line="240" w:lineRule="auto"/>
        <w:jc w:val="right"/>
        <w:rPr>
          <w:rFonts w:ascii="Sylfaen" w:hAnsi="Sylfaen" w:cs="Arial"/>
          <w:b/>
          <w:sz w:val="22"/>
          <w:szCs w:val="22"/>
          <w:lang w:val="hy-AM"/>
        </w:rPr>
      </w:pPr>
      <w:r w:rsidRPr="00DC301B">
        <w:rPr>
          <w:rFonts w:ascii="Sylfaen" w:hAnsi="Sylfaen" w:cs="Sylfaen"/>
          <w:b/>
          <w:sz w:val="22"/>
          <w:szCs w:val="22"/>
          <w:lang w:val="hy-AM"/>
        </w:rPr>
        <w:t>срочный открытый тендер</w:t>
      </w:r>
    </w:p>
    <w:p w14:paraId="439FAC29" w14:textId="77777777" w:rsidR="00F76663" w:rsidRPr="00DC301B" w:rsidRDefault="00F76663" w:rsidP="00F76663">
      <w:pPr>
        <w:pStyle w:val="BodyTextIndent3"/>
        <w:spacing w:line="240" w:lineRule="auto"/>
        <w:ind w:firstLine="0"/>
        <w:jc w:val="right"/>
        <w:rPr>
          <w:rFonts w:ascii="Sylfaen" w:hAnsi="Sylfaen"/>
          <w:b/>
          <w:sz w:val="22"/>
          <w:szCs w:val="22"/>
          <w:lang w:val="hy-AM"/>
        </w:rPr>
      </w:pPr>
    </w:p>
    <w:p w14:paraId="5F9C86CC" w14:textId="77777777" w:rsidR="00F76663" w:rsidRPr="00DC301B" w:rsidRDefault="00F76663" w:rsidP="00F76663">
      <w:pPr>
        <w:pStyle w:val="BodyTextIndent3"/>
        <w:spacing w:line="240" w:lineRule="auto"/>
        <w:ind w:firstLine="0"/>
        <w:jc w:val="right"/>
        <w:rPr>
          <w:rFonts w:ascii="Sylfaen" w:hAnsi="Sylfaen"/>
          <w:b/>
          <w:sz w:val="22"/>
          <w:szCs w:val="22"/>
          <w:lang w:val="hy-AM"/>
        </w:rPr>
      </w:pPr>
    </w:p>
    <w:p w14:paraId="12EC1B26" w14:textId="77777777" w:rsidR="00F76663" w:rsidRPr="00F377C3" w:rsidRDefault="00F76663" w:rsidP="00F76663">
      <w:pPr>
        <w:ind w:left="-66"/>
        <w:jc w:val="center"/>
        <w:rPr>
          <w:rFonts w:ascii="GHEA Grapalat" w:hAnsi="GHEA Grapalat" w:cs="Sylfaen"/>
          <w:b/>
          <w:lang w:val="hy-AM"/>
        </w:rPr>
      </w:pPr>
      <w:r w:rsidRPr="00F377C3">
        <w:rPr>
          <w:rFonts w:ascii="Arial" w:hAnsi="Arial" w:cs="Arial"/>
          <w:b/>
          <w:lang w:val="hy-AM"/>
        </w:rPr>
        <w:t>ОБЪЯВЛЕНИЕ</w:t>
      </w:r>
    </w:p>
    <w:p w14:paraId="06DA4EE2" w14:textId="77777777" w:rsidR="00F76663" w:rsidRPr="00F377C3" w:rsidRDefault="00F76663" w:rsidP="00F76663">
      <w:pPr>
        <w:ind w:left="-66"/>
        <w:jc w:val="center"/>
        <w:rPr>
          <w:rFonts w:ascii="GHEA Grapalat" w:hAnsi="GHEA Grapalat"/>
          <w:b/>
          <w:sz w:val="20"/>
          <w:lang w:val="hy-AM"/>
        </w:rPr>
      </w:pPr>
      <w:r w:rsidRPr="00F377C3">
        <w:rPr>
          <w:rFonts w:ascii="GHEA Grapalat" w:hAnsi="GHEA Grapalat" w:cs="Arial Armenian"/>
          <w:b/>
          <w:sz w:val="20"/>
          <w:lang w:val="hy-AM"/>
        </w:rPr>
        <w:t xml:space="preserve">« </w:t>
      </w:r>
      <w:r w:rsidRPr="00F377C3">
        <w:rPr>
          <w:rFonts w:ascii="Arial" w:hAnsi="Arial" w:cs="Arial"/>
          <w:b/>
          <w:color w:val="000000"/>
          <w:sz w:val="20"/>
          <w:szCs w:val="20"/>
          <w:lang w:val="hy-AM"/>
        </w:rPr>
        <w:t>Профессиональный</w:t>
      </w:r>
      <w:r w:rsidRPr="00F377C3">
        <w:rPr>
          <w:rFonts w:ascii="GHEA Grapalat" w:hAnsi="GHEA Grapalat"/>
          <w:b/>
          <w:color w:val="000000"/>
          <w:sz w:val="20"/>
          <w:szCs w:val="20"/>
          <w:lang w:val="af-ZA"/>
        </w:rPr>
        <w:t xml:space="preserve"> </w:t>
      </w:r>
      <w:r w:rsidRPr="00F377C3">
        <w:rPr>
          <w:rFonts w:ascii="Arial" w:hAnsi="Arial" w:cs="Arial"/>
          <w:b/>
          <w:color w:val="000000"/>
          <w:sz w:val="20"/>
          <w:szCs w:val="20"/>
          <w:lang w:val="hy-AM"/>
        </w:rPr>
        <w:t xml:space="preserve">опыт </w:t>
      </w:r>
      <w:r w:rsidRPr="00F377C3">
        <w:rPr>
          <w:rFonts w:ascii="GHEA Grapalat" w:hAnsi="GHEA Grapalat"/>
          <w:b/>
          <w:sz w:val="20"/>
          <w:lang w:val="hy-AM"/>
        </w:rPr>
        <w:t xml:space="preserve">» </w:t>
      </w:r>
      <w:r w:rsidRPr="00F377C3">
        <w:rPr>
          <w:rFonts w:ascii="Arial" w:hAnsi="Arial" w:cs="Arial"/>
          <w:b/>
          <w:sz w:val="20"/>
          <w:lang w:val="hy-AM"/>
        </w:rPr>
        <w:t>квалификация</w:t>
      </w:r>
      <w:r w:rsidRPr="00F377C3">
        <w:rPr>
          <w:rFonts w:ascii="Open Sans" w:hAnsi="Open Sans" w:cs="Open Sans"/>
          <w:b/>
          <w:sz w:val="20"/>
          <w:lang w:val="hy-AM"/>
        </w:rPr>
        <w:t xml:space="preserve"> </w:t>
      </w:r>
      <w:r w:rsidRPr="00F377C3">
        <w:rPr>
          <w:rFonts w:ascii="Arial" w:hAnsi="Arial" w:cs="Arial"/>
          <w:b/>
          <w:sz w:val="20"/>
          <w:lang w:val="hy-AM"/>
        </w:rPr>
        <w:t>к стандарту</w:t>
      </w:r>
      <w:r w:rsidRPr="00F377C3">
        <w:rPr>
          <w:rFonts w:ascii="Open Sans" w:hAnsi="Open Sans" w:cs="Open Sans"/>
          <w:b/>
          <w:sz w:val="20"/>
          <w:lang w:val="hy-AM"/>
        </w:rPr>
        <w:t xml:space="preserve"> </w:t>
      </w:r>
      <w:r w:rsidRPr="00F377C3">
        <w:rPr>
          <w:rFonts w:ascii="Arial" w:hAnsi="Arial" w:cs="Arial"/>
          <w:b/>
          <w:sz w:val="20"/>
          <w:lang w:val="hy-AM"/>
        </w:rPr>
        <w:t>согласие</w:t>
      </w:r>
      <w:r w:rsidRPr="00F377C3">
        <w:rPr>
          <w:rFonts w:ascii="Open Sans" w:hAnsi="Open Sans" w:cs="Open Sans"/>
          <w:b/>
          <w:sz w:val="20"/>
          <w:lang w:val="hy-AM"/>
        </w:rPr>
        <w:t xml:space="preserve"> </w:t>
      </w:r>
      <w:r w:rsidRPr="00F377C3">
        <w:rPr>
          <w:rFonts w:ascii="Arial" w:hAnsi="Arial" w:cs="Arial"/>
          <w:b/>
          <w:sz w:val="20"/>
          <w:lang w:val="hy-AM"/>
        </w:rPr>
        <w:t>о</w:t>
      </w:r>
    </w:p>
    <w:p w14:paraId="0010F1EC" w14:textId="77777777" w:rsidR="00F76663" w:rsidRPr="00F377C3" w:rsidRDefault="00F76663" w:rsidP="00F76663">
      <w:pPr>
        <w:ind w:firstLine="567"/>
        <w:jc w:val="both"/>
        <w:rPr>
          <w:rFonts w:ascii="GHEA Grapalat" w:hAnsi="GHEA Grapalat" w:cs="Sylfaen"/>
          <w:sz w:val="20"/>
          <w:highlight w:val="yellow"/>
          <w:lang w:val="hy-AM"/>
        </w:rPr>
      </w:pPr>
    </w:p>
    <w:p w14:paraId="251D9898" w14:textId="77777777" w:rsidR="00F76663" w:rsidRPr="00F377C3" w:rsidRDefault="00F76663" w:rsidP="00F76663">
      <w:pPr>
        <w:ind w:firstLine="709"/>
        <w:jc w:val="both"/>
        <w:rPr>
          <w:rFonts w:ascii="GHEA Grapalat" w:hAnsi="GHEA Grapalat" w:cs="Arial"/>
          <w:sz w:val="20"/>
          <w:szCs w:val="20"/>
          <w:lang w:val="hy-AM"/>
        </w:rPr>
      </w:pPr>
      <w:r w:rsidRPr="00F377C3">
        <w:rPr>
          <w:rFonts w:ascii="Arial" w:hAnsi="Arial" w:cs="Arial"/>
          <w:sz w:val="20"/>
          <w:szCs w:val="20"/>
          <w:lang w:val="hy-AM"/>
        </w:rPr>
        <w:t>Ниже</w:t>
      </w:r>
      <w:r w:rsidRPr="00F377C3">
        <w:rPr>
          <w:rFonts w:ascii="Open Sans" w:hAnsi="Open Sans" w:cs="Open Sans"/>
          <w:sz w:val="20"/>
          <w:szCs w:val="20"/>
          <w:lang w:val="hy-AM"/>
        </w:rPr>
        <w:t xml:space="preserve">   </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lang w:val="hy-AM"/>
        </w:rPr>
        <w:t xml:space="preserve">- </w:t>
      </w:r>
      <w:r w:rsidRPr="00F377C3">
        <w:rPr>
          <w:rFonts w:ascii="Arial" w:hAnsi="Arial" w:cs="Arial"/>
          <w:sz w:val="20"/>
          <w:szCs w:val="20"/>
          <w:lang w:val="es-ES"/>
        </w:rPr>
        <w:t>н</w:t>
      </w:r>
      <w:r w:rsidRPr="00F377C3">
        <w:rPr>
          <w:rFonts w:ascii="Open Sans" w:hAnsi="Open Sans" w:cs="Open Sans"/>
          <w:sz w:val="20"/>
          <w:szCs w:val="20"/>
          <w:lang w:val="es-ES"/>
        </w:rPr>
        <w:t xml:space="preserve"> </w:t>
      </w:r>
      <w:r w:rsidRPr="00F377C3">
        <w:rPr>
          <w:rFonts w:ascii="Arial" w:hAnsi="Arial" w:cs="Arial"/>
          <w:sz w:val="20"/>
          <w:szCs w:val="20"/>
          <w:lang w:val="hy-AM"/>
        </w:rPr>
        <w:t>подарок</w:t>
      </w:r>
      <w:r w:rsidRPr="00F377C3">
        <w:rPr>
          <w:rFonts w:ascii="Open Sans" w:hAnsi="Open Sans" w:cs="Open Sans"/>
          <w:sz w:val="20"/>
          <w:szCs w:val="20"/>
          <w:lang w:val="hy-AM"/>
        </w:rPr>
        <w:t xml:space="preserve"> </w:t>
      </w:r>
      <w:r w:rsidRPr="00F377C3">
        <w:rPr>
          <w:rFonts w:ascii="Arial" w:hAnsi="Arial" w:cs="Arial"/>
          <w:sz w:val="20"/>
          <w:szCs w:val="20"/>
          <w:lang w:val="hy-AM"/>
        </w:rPr>
        <w:t>является</w:t>
      </w:r>
      <w:r w:rsidRPr="00F377C3">
        <w:rPr>
          <w:rFonts w:ascii="Open Sans" w:hAnsi="Open Sans" w:cs="Open Sans"/>
          <w:sz w:val="20"/>
          <w:szCs w:val="20"/>
          <w:lang w:val="hy-AM"/>
        </w:rPr>
        <w:t xml:space="preserve"> </w:t>
      </w:r>
      <w:r w:rsidRPr="00F377C3">
        <w:rPr>
          <w:rFonts w:ascii="GHEA Grapalat" w:hAnsi="GHEA Grapalat" w:cs="Arial"/>
          <w:sz w:val="20"/>
          <w:szCs w:val="20"/>
          <w:lang w:val="hy-AM"/>
        </w:rPr>
        <w:t xml:space="preserve">В </w:t>
      </w:r>
      <w:r>
        <w:rPr>
          <w:rFonts w:ascii="GHEA Grapalat" w:hAnsi="GHEA Grapalat" w:cs="Arial"/>
          <w:b/>
          <w:sz w:val="20"/>
          <w:szCs w:val="20"/>
          <w:lang w:val="hy-AM"/>
        </w:rPr>
        <w:t>2022-2025 годах</w:t>
      </w:r>
      <w:r w:rsidRPr="00F377C3">
        <w:rPr>
          <w:rFonts w:ascii="Open Sans" w:hAnsi="Open Sans" w:cs="Open Sans"/>
          <w:sz w:val="20"/>
          <w:szCs w:val="20"/>
          <w:lang w:val="hy-AM"/>
        </w:rPr>
        <w:t xml:space="preserve"> </w:t>
      </w:r>
    </w:p>
    <w:p w14:paraId="7B73B8FD" w14:textId="77777777" w:rsidR="00F76663" w:rsidRPr="00F377C3" w:rsidRDefault="00F76663" w:rsidP="00F76663">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Arial" w:hAnsi="Arial" w:cs="Arial"/>
          <w:vertAlign w:val="superscript"/>
          <w:lang w:val="hy-AM"/>
        </w:rPr>
        <w:t>участник</w:t>
      </w:r>
      <w:r w:rsidRPr="00F377C3">
        <w:rPr>
          <w:rFonts w:ascii="Open Sans" w:hAnsi="Open Sans" w:cs="Open Sans"/>
          <w:vertAlign w:val="superscript"/>
          <w:lang w:val="hy-AM"/>
        </w:rPr>
        <w:t xml:space="preserve"> </w:t>
      </w:r>
      <w:r w:rsidRPr="00F377C3">
        <w:rPr>
          <w:rFonts w:ascii="Arial" w:hAnsi="Arial" w:cs="Arial"/>
          <w:vertAlign w:val="superscript"/>
          <w:lang w:val="hy-AM"/>
        </w:rPr>
        <w:t>имя</w:t>
      </w:r>
    </w:p>
    <w:p w14:paraId="218CAB1D" w14:textId="77777777" w:rsidR="00F76663" w:rsidRPr="00F377C3" w:rsidRDefault="00F76663" w:rsidP="00F76663">
      <w:pPr>
        <w:jc w:val="both"/>
        <w:rPr>
          <w:rFonts w:ascii="GHEA Grapalat" w:hAnsi="GHEA Grapalat" w:cs="Arial"/>
          <w:sz w:val="20"/>
          <w:szCs w:val="20"/>
          <w:lang w:val="es-ES"/>
        </w:rPr>
      </w:pPr>
      <w:r w:rsidRPr="00F377C3">
        <w:rPr>
          <w:rFonts w:ascii="Arial" w:hAnsi="Arial" w:cs="Arial"/>
          <w:sz w:val="20"/>
          <w:szCs w:val="20"/>
          <w:lang w:val="hy-AM"/>
        </w:rPr>
        <w:t>реализовано</w:t>
      </w:r>
      <w:r w:rsidRPr="00F377C3">
        <w:rPr>
          <w:rFonts w:ascii="Open Sans" w:hAnsi="Open Sans" w:cs="Open Sans"/>
          <w:sz w:val="20"/>
          <w:szCs w:val="20"/>
          <w:lang w:val="hy-AM"/>
        </w:rPr>
        <w:t xml:space="preserve"> </w:t>
      </w:r>
      <w:r w:rsidRPr="00F377C3">
        <w:rPr>
          <w:rFonts w:ascii="Arial" w:hAnsi="Arial" w:cs="Arial"/>
          <w:sz w:val="20"/>
          <w:szCs w:val="20"/>
          <w:lang w:val="hy-AM"/>
        </w:rPr>
        <w:t>контракты</w:t>
      </w:r>
      <w:r w:rsidRPr="00F377C3">
        <w:rPr>
          <w:rFonts w:ascii="Open Sans" w:hAnsi="Open Sans" w:cs="Open Sans"/>
          <w:sz w:val="20"/>
          <w:szCs w:val="20"/>
          <w:lang w:val="hy-AM"/>
        </w:rPr>
        <w:t xml:space="preserve"> </w:t>
      </w:r>
      <w:r w:rsidRPr="00F377C3">
        <w:rPr>
          <w:rFonts w:ascii="Arial" w:hAnsi="Arial" w:cs="Arial"/>
          <w:sz w:val="20"/>
          <w:szCs w:val="20"/>
          <w:lang w:val="hy-AM"/>
        </w:rPr>
        <w:t>список:</w:t>
      </w:r>
    </w:p>
    <w:p w14:paraId="2C8D2BE9" w14:textId="77777777" w:rsidR="00F76663" w:rsidRPr="00884299" w:rsidRDefault="00F76663" w:rsidP="00F76663">
      <w:pPr>
        <w:pStyle w:val="Heading3"/>
        <w:spacing w:line="240" w:lineRule="auto"/>
        <w:ind w:firstLine="567"/>
        <w:jc w:val="right"/>
        <w:rPr>
          <w:rFonts w:ascii="Sylfaen" w:hAnsi="Sylfaen" w:cs="Sylfaen"/>
          <w:b/>
          <w:i w:val="0"/>
          <w:sz w:val="22"/>
          <w:szCs w:val="22"/>
          <w:lang w:val="es-ES"/>
        </w:rPr>
      </w:pPr>
    </w:p>
    <w:p w14:paraId="3EDA6236"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p>
    <w:tbl>
      <w:tblPr>
        <w:tblW w:w="945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3330"/>
      </w:tblGrid>
      <w:tr w:rsidR="00F76663" w:rsidRPr="002B79A5" w14:paraId="3D962D18" w14:textId="77777777" w:rsidTr="007C055B">
        <w:tc>
          <w:tcPr>
            <w:tcW w:w="9450" w:type="dxa"/>
            <w:gridSpan w:val="5"/>
            <w:tcBorders>
              <w:top w:val="single" w:sz="4" w:space="0" w:color="auto"/>
              <w:left w:val="single" w:sz="4" w:space="0" w:color="auto"/>
              <w:bottom w:val="single" w:sz="4" w:space="0" w:color="auto"/>
              <w:right w:val="single" w:sz="4" w:space="0" w:color="auto"/>
            </w:tcBorders>
            <w:vAlign w:val="center"/>
          </w:tcPr>
          <w:p w14:paraId="5AF67FEA" w14:textId="7BC99680" w:rsidR="00F76663" w:rsidRPr="00154CB9" w:rsidRDefault="001F74F4" w:rsidP="007C055B">
            <w:pPr>
              <w:jc w:val="center"/>
              <w:rPr>
                <w:rFonts w:ascii="Sylfaen" w:hAnsi="Sylfaen" w:cs="Arial"/>
                <w:b/>
                <w:sz w:val="20"/>
                <w:szCs w:val="20"/>
                <w:lang w:val="hy-AM"/>
              </w:rPr>
            </w:pPr>
            <w:r w:rsidRPr="001F74F4">
              <w:rPr>
                <w:rFonts w:ascii="Sylfaen" w:hAnsi="Sylfaen" w:cs="Arial"/>
                <w:b/>
                <w:sz w:val="20"/>
                <w:szCs w:val="20"/>
                <w:lang w:val="hy-AM"/>
              </w:rPr>
              <w:t>услуги по закупкам</w:t>
            </w:r>
          </w:p>
        </w:tc>
      </w:tr>
      <w:tr w:rsidR="00F76663" w:rsidRPr="0079350F" w14:paraId="2B781DA9" w14:textId="77777777" w:rsidTr="007C055B">
        <w:tblPrEx>
          <w:tblLook w:val="01E0" w:firstRow="1" w:lastRow="1" w:firstColumn="1" w:lastColumn="1" w:noHBand="0" w:noVBand="0"/>
        </w:tblPrEx>
        <w:tc>
          <w:tcPr>
            <w:tcW w:w="9450" w:type="dxa"/>
            <w:gridSpan w:val="5"/>
            <w:vAlign w:val="center"/>
          </w:tcPr>
          <w:p w14:paraId="454CB993" w14:textId="77777777" w:rsidR="00F76663" w:rsidRPr="0079350F" w:rsidRDefault="00F76663" w:rsidP="007C055B">
            <w:pPr>
              <w:jc w:val="center"/>
              <w:rPr>
                <w:rFonts w:ascii="Sylfaen" w:hAnsi="Sylfaen" w:cs="Arial"/>
                <w:b/>
                <w:sz w:val="20"/>
                <w:szCs w:val="20"/>
                <w:lang w:val="hy-AM"/>
              </w:rPr>
            </w:pPr>
            <w:r w:rsidRPr="0079350F">
              <w:rPr>
                <w:rFonts w:ascii="Sylfaen" w:hAnsi="Sylfaen" w:cs="Sylfaen"/>
                <w:b/>
                <w:sz w:val="20"/>
                <w:szCs w:val="20"/>
                <w:lang w:val="hy-AM"/>
              </w:rPr>
              <w:t>Контракты</w:t>
            </w:r>
          </w:p>
        </w:tc>
      </w:tr>
      <w:tr w:rsidR="00F76663" w:rsidRPr="002B79A5" w14:paraId="0BDBE398" w14:textId="77777777" w:rsidTr="007C055B">
        <w:tblPrEx>
          <w:tblLook w:val="01E0" w:firstRow="1" w:lastRow="1" w:firstColumn="1" w:lastColumn="1" w:noHBand="0" w:noVBand="0"/>
        </w:tblPrEx>
        <w:tc>
          <w:tcPr>
            <w:tcW w:w="720" w:type="dxa"/>
          </w:tcPr>
          <w:p w14:paraId="3A16AD65" w14:textId="77777777" w:rsidR="00F76663" w:rsidRPr="0079350F" w:rsidRDefault="00F76663" w:rsidP="007C055B">
            <w:pPr>
              <w:jc w:val="center"/>
              <w:rPr>
                <w:rFonts w:ascii="Sylfaen" w:hAnsi="Sylfaen" w:cs="Arial Armenian"/>
                <w:b/>
                <w:sz w:val="20"/>
                <w:szCs w:val="20"/>
                <w:lang w:val="hy-AM"/>
              </w:rPr>
            </w:pPr>
            <w:r w:rsidRPr="0079350F">
              <w:rPr>
                <w:rFonts w:ascii="Sylfaen" w:hAnsi="Sylfaen" w:cs="Arial Armenian"/>
                <w:b/>
                <w:sz w:val="20"/>
                <w:szCs w:val="20"/>
                <w:lang w:val="hy-AM"/>
              </w:rPr>
              <w:t>ч/ч</w:t>
            </w:r>
          </w:p>
        </w:tc>
        <w:tc>
          <w:tcPr>
            <w:tcW w:w="1350" w:type="dxa"/>
          </w:tcPr>
          <w:p w14:paraId="1306BCBB" w14:textId="77777777" w:rsidR="00F76663" w:rsidRPr="0079350F" w:rsidRDefault="00F76663" w:rsidP="007C055B">
            <w:pPr>
              <w:jc w:val="center"/>
              <w:rPr>
                <w:rFonts w:ascii="Sylfaen" w:hAnsi="Sylfaen" w:cs="Arial Armenian"/>
                <w:b/>
                <w:sz w:val="20"/>
                <w:szCs w:val="20"/>
              </w:rPr>
            </w:pPr>
            <w:r w:rsidRPr="0079350F">
              <w:rPr>
                <w:rFonts w:ascii="Sylfaen" w:hAnsi="Sylfaen" w:cs="Sylfaen"/>
                <w:b/>
                <w:sz w:val="20"/>
                <w:szCs w:val="20"/>
                <w:lang w:val="hy-AM"/>
              </w:rPr>
              <w:t>Год</w:t>
            </w:r>
          </w:p>
        </w:tc>
        <w:tc>
          <w:tcPr>
            <w:tcW w:w="1350" w:type="dxa"/>
          </w:tcPr>
          <w:p w14:paraId="04831EE4" w14:textId="77777777" w:rsidR="00F76663" w:rsidRPr="0079350F" w:rsidRDefault="00F76663" w:rsidP="007C055B">
            <w:pPr>
              <w:jc w:val="center"/>
              <w:rPr>
                <w:rFonts w:ascii="Sylfaen" w:hAnsi="Sylfaen" w:cs="Arial Armenian"/>
                <w:b/>
                <w:sz w:val="20"/>
                <w:szCs w:val="20"/>
              </w:rPr>
            </w:pPr>
            <w:r w:rsidRPr="0079350F">
              <w:rPr>
                <w:rFonts w:ascii="Sylfaen" w:hAnsi="Sylfaen" w:cs="Sylfaen"/>
                <w:b/>
                <w:sz w:val="20"/>
                <w:szCs w:val="20"/>
                <w:lang w:val="hy-AM"/>
              </w:rPr>
              <w:t>сумма денег</w:t>
            </w:r>
          </w:p>
        </w:tc>
        <w:tc>
          <w:tcPr>
            <w:tcW w:w="2700" w:type="dxa"/>
          </w:tcPr>
          <w:p w14:paraId="3544B2D9" w14:textId="6A4E220B" w:rsidR="00F76663" w:rsidRPr="0079350F" w:rsidRDefault="001F74F4" w:rsidP="007C055B">
            <w:pPr>
              <w:jc w:val="center"/>
              <w:rPr>
                <w:rFonts w:ascii="Sylfaen" w:hAnsi="Sylfaen" w:cs="Arial"/>
                <w:b/>
                <w:sz w:val="20"/>
                <w:szCs w:val="20"/>
                <w:lang w:val="hy-AM"/>
              </w:rPr>
            </w:pPr>
            <w:r w:rsidRPr="0079350F">
              <w:rPr>
                <w:rFonts w:ascii="Sylfaen" w:hAnsi="Sylfaen" w:cs="Sylfaen"/>
                <w:b/>
                <w:sz w:val="20"/>
                <w:szCs w:val="20"/>
                <w:lang w:val="hy-AM"/>
              </w:rPr>
              <w:t>И</w:t>
            </w:r>
            <w:r w:rsidR="00F76663" w:rsidRPr="0079350F">
              <w:rPr>
                <w:rFonts w:ascii="Sylfaen" w:hAnsi="Sylfaen" w:cs="Sylfaen"/>
                <w:b/>
                <w:sz w:val="20"/>
                <w:szCs w:val="20"/>
                <w:lang w:val="hy-AM"/>
              </w:rPr>
              <w:t>мя</w:t>
            </w:r>
          </w:p>
        </w:tc>
        <w:tc>
          <w:tcPr>
            <w:tcW w:w="3330" w:type="dxa"/>
            <w:vAlign w:val="center"/>
          </w:tcPr>
          <w:p w14:paraId="278DF424" w14:textId="77777777" w:rsidR="00F76663" w:rsidRPr="0079350F" w:rsidRDefault="00F76663" w:rsidP="007C055B">
            <w:pPr>
              <w:ind w:right="612"/>
              <w:jc w:val="center"/>
              <w:rPr>
                <w:rFonts w:ascii="Sylfaen" w:hAnsi="Sylfaen" w:cs="Sylfaen"/>
                <w:b/>
                <w:sz w:val="20"/>
                <w:szCs w:val="20"/>
                <w:lang w:val="hy-AM"/>
              </w:rPr>
            </w:pPr>
            <w:r w:rsidRPr="0079350F">
              <w:rPr>
                <w:rFonts w:ascii="Sylfaen" w:hAnsi="Sylfaen" w:cs="Sylfaen"/>
                <w:b/>
                <w:sz w:val="20"/>
                <w:szCs w:val="20"/>
                <w:lang w:val="hy-AM"/>
              </w:rPr>
              <w:t>Наименование и контактные данные стороны (клиента): телефон, электронная почта</w:t>
            </w:r>
          </w:p>
        </w:tc>
      </w:tr>
      <w:tr w:rsidR="00F76663" w:rsidRPr="002B79A5" w14:paraId="787CE295" w14:textId="77777777" w:rsidTr="007C055B">
        <w:tblPrEx>
          <w:tblLook w:val="01E0" w:firstRow="1" w:lastRow="1" w:firstColumn="1" w:lastColumn="1" w:noHBand="0" w:noVBand="0"/>
        </w:tblPrEx>
        <w:tc>
          <w:tcPr>
            <w:tcW w:w="720" w:type="dxa"/>
            <w:vAlign w:val="center"/>
          </w:tcPr>
          <w:p w14:paraId="0DB701E2" w14:textId="77777777" w:rsidR="00F76663" w:rsidRPr="0079350F" w:rsidRDefault="00F76663" w:rsidP="007C055B">
            <w:pPr>
              <w:rPr>
                <w:rFonts w:ascii="Sylfaen" w:hAnsi="Sylfaen"/>
                <w:b/>
                <w:color w:val="000000"/>
                <w:sz w:val="20"/>
                <w:szCs w:val="20"/>
                <w:lang w:val="hy-AM"/>
              </w:rPr>
            </w:pPr>
          </w:p>
        </w:tc>
        <w:tc>
          <w:tcPr>
            <w:tcW w:w="1350" w:type="dxa"/>
            <w:vAlign w:val="center"/>
          </w:tcPr>
          <w:p w14:paraId="40CFEF67" w14:textId="77777777" w:rsidR="00F76663" w:rsidRPr="0079350F" w:rsidRDefault="00F76663" w:rsidP="007C055B">
            <w:pPr>
              <w:rPr>
                <w:rFonts w:ascii="Sylfaen" w:hAnsi="Sylfaen"/>
                <w:b/>
                <w:color w:val="000000"/>
                <w:sz w:val="20"/>
                <w:szCs w:val="20"/>
                <w:lang w:val="hy-AM"/>
              </w:rPr>
            </w:pPr>
          </w:p>
        </w:tc>
        <w:tc>
          <w:tcPr>
            <w:tcW w:w="1350" w:type="dxa"/>
            <w:vAlign w:val="center"/>
          </w:tcPr>
          <w:p w14:paraId="04201405" w14:textId="77777777" w:rsidR="00F76663" w:rsidRPr="0079350F" w:rsidRDefault="00F76663" w:rsidP="007C055B">
            <w:pPr>
              <w:rPr>
                <w:rFonts w:ascii="Sylfaen" w:hAnsi="Sylfaen"/>
                <w:b/>
                <w:color w:val="000000"/>
                <w:sz w:val="20"/>
                <w:szCs w:val="20"/>
                <w:lang w:val="hy-AM"/>
              </w:rPr>
            </w:pPr>
          </w:p>
        </w:tc>
        <w:tc>
          <w:tcPr>
            <w:tcW w:w="2700" w:type="dxa"/>
            <w:vAlign w:val="center"/>
          </w:tcPr>
          <w:p w14:paraId="5DACAFDF" w14:textId="77777777" w:rsidR="00F76663" w:rsidRPr="0079350F" w:rsidRDefault="00F76663" w:rsidP="007C055B">
            <w:pPr>
              <w:ind w:firstLine="567"/>
              <w:jc w:val="center"/>
              <w:rPr>
                <w:rFonts w:ascii="Sylfaen" w:hAnsi="Sylfaen" w:cs="Arial Armenian"/>
                <w:b/>
                <w:sz w:val="20"/>
                <w:szCs w:val="20"/>
                <w:lang w:val="hy-AM"/>
              </w:rPr>
            </w:pPr>
          </w:p>
        </w:tc>
        <w:tc>
          <w:tcPr>
            <w:tcW w:w="3330" w:type="dxa"/>
          </w:tcPr>
          <w:p w14:paraId="44E3F6B9" w14:textId="77777777" w:rsidR="00F76663" w:rsidRPr="0079350F" w:rsidRDefault="00F76663" w:rsidP="007C055B">
            <w:pPr>
              <w:ind w:firstLine="567"/>
              <w:jc w:val="center"/>
              <w:rPr>
                <w:rFonts w:ascii="Sylfaen" w:hAnsi="Sylfaen" w:cs="Arial Armenian"/>
                <w:b/>
                <w:sz w:val="20"/>
                <w:szCs w:val="20"/>
                <w:lang w:val="hy-AM"/>
              </w:rPr>
            </w:pPr>
          </w:p>
        </w:tc>
      </w:tr>
      <w:tr w:rsidR="00F76663" w:rsidRPr="002B79A5" w14:paraId="7B184BF9" w14:textId="77777777" w:rsidTr="007C055B">
        <w:tblPrEx>
          <w:tblLook w:val="01E0" w:firstRow="1" w:lastRow="1" w:firstColumn="1" w:lastColumn="1" w:noHBand="0" w:noVBand="0"/>
        </w:tblPrEx>
        <w:tc>
          <w:tcPr>
            <w:tcW w:w="720" w:type="dxa"/>
            <w:vAlign w:val="center"/>
          </w:tcPr>
          <w:p w14:paraId="6A0D63FD" w14:textId="77777777" w:rsidR="00F76663" w:rsidRPr="0079350F" w:rsidRDefault="00F76663" w:rsidP="007C055B">
            <w:pPr>
              <w:rPr>
                <w:rFonts w:ascii="Sylfaen" w:hAnsi="Sylfaen"/>
                <w:b/>
                <w:color w:val="000000"/>
                <w:sz w:val="20"/>
                <w:szCs w:val="20"/>
                <w:lang w:val="hy-AM"/>
              </w:rPr>
            </w:pPr>
          </w:p>
        </w:tc>
        <w:tc>
          <w:tcPr>
            <w:tcW w:w="1350" w:type="dxa"/>
            <w:vAlign w:val="center"/>
          </w:tcPr>
          <w:p w14:paraId="1EC1D67A" w14:textId="77777777" w:rsidR="00F76663" w:rsidRPr="0079350F" w:rsidRDefault="00F76663" w:rsidP="007C055B">
            <w:pPr>
              <w:rPr>
                <w:rFonts w:ascii="Sylfaen" w:hAnsi="Sylfaen"/>
                <w:b/>
                <w:color w:val="000000"/>
                <w:sz w:val="20"/>
                <w:szCs w:val="20"/>
                <w:lang w:val="hy-AM"/>
              </w:rPr>
            </w:pPr>
          </w:p>
        </w:tc>
        <w:tc>
          <w:tcPr>
            <w:tcW w:w="1350" w:type="dxa"/>
            <w:vAlign w:val="center"/>
          </w:tcPr>
          <w:p w14:paraId="0D4DB993" w14:textId="77777777" w:rsidR="00F76663" w:rsidRPr="0079350F" w:rsidRDefault="00F76663" w:rsidP="007C055B">
            <w:pPr>
              <w:rPr>
                <w:rFonts w:ascii="Sylfaen" w:hAnsi="Sylfaen"/>
                <w:b/>
                <w:color w:val="000000"/>
                <w:sz w:val="20"/>
                <w:szCs w:val="20"/>
                <w:lang w:val="hy-AM"/>
              </w:rPr>
            </w:pPr>
          </w:p>
        </w:tc>
        <w:tc>
          <w:tcPr>
            <w:tcW w:w="2700" w:type="dxa"/>
            <w:vAlign w:val="center"/>
          </w:tcPr>
          <w:p w14:paraId="79D4F92A" w14:textId="77777777" w:rsidR="00F76663" w:rsidRPr="0079350F" w:rsidRDefault="00F76663" w:rsidP="007C055B">
            <w:pPr>
              <w:ind w:firstLine="567"/>
              <w:jc w:val="center"/>
              <w:rPr>
                <w:rFonts w:ascii="Sylfaen" w:hAnsi="Sylfaen" w:cs="Arial Armenian"/>
                <w:b/>
                <w:sz w:val="20"/>
                <w:szCs w:val="20"/>
                <w:lang w:val="hy-AM"/>
              </w:rPr>
            </w:pPr>
          </w:p>
        </w:tc>
        <w:tc>
          <w:tcPr>
            <w:tcW w:w="3330" w:type="dxa"/>
          </w:tcPr>
          <w:p w14:paraId="7A67CC5F" w14:textId="77777777" w:rsidR="00F76663" w:rsidRPr="0079350F" w:rsidRDefault="00F76663" w:rsidP="007C055B">
            <w:pPr>
              <w:ind w:firstLine="567"/>
              <w:jc w:val="center"/>
              <w:rPr>
                <w:rFonts w:ascii="Sylfaen" w:hAnsi="Sylfaen" w:cs="Arial Armenian"/>
                <w:b/>
                <w:sz w:val="20"/>
                <w:szCs w:val="20"/>
                <w:lang w:val="hy-AM"/>
              </w:rPr>
            </w:pPr>
          </w:p>
        </w:tc>
      </w:tr>
    </w:tbl>
    <w:p w14:paraId="6E278C36" w14:textId="77777777" w:rsidR="00F76663" w:rsidRDefault="00F76663" w:rsidP="00F76663">
      <w:pPr>
        <w:tabs>
          <w:tab w:val="left" w:pos="1134"/>
        </w:tabs>
        <w:ind w:firstLine="720"/>
        <w:jc w:val="both"/>
        <w:rPr>
          <w:rFonts w:ascii="GHEA Grapalat" w:hAnsi="GHEA Grapalat" w:cs="Sylfaen"/>
          <w:b/>
          <w:lang w:val="es-ES"/>
        </w:rPr>
      </w:pPr>
    </w:p>
    <w:p w14:paraId="7E3ADE16" w14:textId="77777777" w:rsidR="00F76663" w:rsidRPr="00F377C3" w:rsidRDefault="00F76663" w:rsidP="00F76663">
      <w:pPr>
        <w:tabs>
          <w:tab w:val="left" w:pos="1134"/>
        </w:tabs>
        <w:ind w:firstLine="720"/>
        <w:jc w:val="both"/>
        <w:rPr>
          <w:rFonts w:ascii="GHEA Grapalat" w:hAnsi="GHEA Grapalat"/>
          <w:i/>
          <w:sz w:val="20"/>
          <w:lang w:val="es-ES"/>
        </w:rPr>
      </w:pPr>
      <w:r w:rsidRPr="00F377C3">
        <w:rPr>
          <w:rFonts w:ascii="Arial" w:hAnsi="Arial" w:cs="Arial"/>
          <w:lang w:val="hy-AM"/>
        </w:rPr>
        <w:t xml:space="preserve">Код </w:t>
      </w:r>
      <w:r w:rsidRPr="00E343AD">
        <w:rPr>
          <w:rFonts w:ascii="GHEA Grapalat" w:hAnsi="GHEA Grapalat" w:cs="Sylfaen"/>
          <w:b/>
          <w:lang w:val="es-ES"/>
        </w:rPr>
        <w:t xml:space="preserve">" </w:t>
      </w:r>
      <w:r w:rsidR="007F342B" w:rsidRPr="00884299">
        <w:rPr>
          <w:rFonts w:ascii="Sylfaen" w:hAnsi="Sylfaen" w:cs="Sylfaen"/>
          <w:b/>
          <w:sz w:val="22"/>
          <w:szCs w:val="22"/>
          <w:lang w:val="es-ES"/>
        </w:rPr>
        <w:t>ԳՀ-ՀԲՄԽԾՁԲ-2025/03</w:t>
      </w:r>
      <w:r w:rsidRPr="00E343AD">
        <w:rPr>
          <w:rFonts w:ascii="GHEA Grapalat" w:hAnsi="GHEA Grapalat" w:cs="Sylfaen"/>
          <w:b/>
          <w:lang w:val="es-ES"/>
        </w:rPr>
        <w:t>"</w:t>
      </w:r>
      <w:r w:rsidRPr="00F377C3">
        <w:rPr>
          <w:rFonts w:ascii="Open Sans" w:hAnsi="Open Sans" w:cs="Open Sans"/>
          <w:lang w:val="hy-AM"/>
        </w:rPr>
        <w:t xml:space="preserve">  </w:t>
      </w:r>
      <w:r w:rsidRPr="00F377C3">
        <w:rPr>
          <w:rFonts w:ascii="Arial" w:hAnsi="Arial" w:cs="Arial"/>
          <w:lang w:val="hy-AM"/>
        </w:rPr>
        <w:t>процедура</w:t>
      </w:r>
      <w:r w:rsidRPr="00F377C3">
        <w:rPr>
          <w:rFonts w:ascii="GHEA Grapalat" w:hAnsi="GHEA Grapalat" w:cs="Arial"/>
          <w:lang w:val="hy-AM"/>
        </w:rPr>
        <w:t xml:space="preserve"> </w:t>
      </w:r>
      <w:r w:rsidRPr="00F377C3">
        <w:rPr>
          <w:rFonts w:ascii="Arial" w:hAnsi="Arial" w:cs="Arial"/>
          <w:lang w:val="hy-AM"/>
        </w:rPr>
        <w:t>в пределах</w:t>
      </w:r>
      <w:r w:rsidRPr="00F377C3">
        <w:rPr>
          <w:rFonts w:ascii="Open Sans" w:hAnsi="Open Sans" w:cs="Open Sans"/>
          <w:lang w:val="hy-AM"/>
        </w:rPr>
        <w:t xml:space="preserve"> </w:t>
      </w:r>
      <w:r w:rsidRPr="00F377C3">
        <w:rPr>
          <w:rFonts w:ascii="Arial" w:hAnsi="Arial" w:cs="Arial"/>
          <w:lang w:val="hy-AM"/>
        </w:rPr>
        <w:t>соседний</w:t>
      </w:r>
      <w:r w:rsidRPr="00F377C3">
        <w:rPr>
          <w:rFonts w:ascii="GHEA Grapalat" w:hAnsi="GHEA Grapalat" w:cs="Arial"/>
          <w:lang w:val="hy-AM"/>
        </w:rPr>
        <w:t xml:space="preserve"> </w:t>
      </w:r>
      <w:r w:rsidRPr="00F377C3">
        <w:rPr>
          <w:rFonts w:ascii="Arial" w:hAnsi="Arial" w:cs="Arial"/>
          <w:lang w:val="hy-AM"/>
        </w:rPr>
        <w:t>подарок</w:t>
      </w:r>
      <w:r w:rsidRPr="00F377C3">
        <w:rPr>
          <w:rFonts w:ascii="GHEA Grapalat" w:hAnsi="GHEA Grapalat" w:cs="Arial"/>
          <w:lang w:val="hy-AM"/>
        </w:rPr>
        <w:t xml:space="preserve"> </w:t>
      </w:r>
      <w:r w:rsidRPr="00F377C3">
        <w:rPr>
          <w:rFonts w:ascii="Arial" w:hAnsi="Arial" w:cs="Arial"/>
          <w:lang w:val="hy-AM"/>
        </w:rPr>
        <w:t>мы</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14:paraId="3366F68B" w14:textId="77777777" w:rsidR="00F76663" w:rsidRPr="00F377C3" w:rsidRDefault="00F76663" w:rsidP="00F76663">
      <w:pPr>
        <w:jc w:val="both"/>
        <w:rPr>
          <w:rFonts w:ascii="GHEA Grapalat" w:hAnsi="GHEA Grapalat" w:cs="Sylfaen"/>
          <w:i/>
          <w:sz w:val="18"/>
          <w:lang w:val="es-ES"/>
        </w:rPr>
      </w:pPr>
      <w:proofErr w:type="gramStart"/>
      <w:r w:rsidRPr="00F377C3">
        <w:rPr>
          <w:rFonts w:ascii="GHEA Grapalat" w:hAnsi="GHEA Grapalat"/>
          <w:i/>
          <w:sz w:val="18"/>
          <w:lang w:val="es-ES"/>
        </w:rPr>
        <w:t xml:space="preserve">( </w:t>
      </w:r>
      <w:proofErr w:type="spellStart"/>
      <w:r w:rsidRPr="00F377C3">
        <w:rPr>
          <w:rFonts w:ascii="Arial" w:hAnsi="Arial" w:cs="Arial"/>
          <w:i/>
          <w:sz w:val="18"/>
          <w:lang w:val="es-ES"/>
        </w:rPr>
        <w:t>ранее</w:t>
      </w:r>
      <w:proofErr w:type="spellEnd"/>
      <w:proofErr w:type="gramEnd"/>
      <w:r w:rsidRPr="00F377C3">
        <w:rPr>
          <w:rFonts w:ascii="GHEA Grapalat" w:hAnsi="GHEA Grapalat" w:cs="Sylfaen"/>
          <w:i/>
          <w:sz w:val="18"/>
          <w:lang w:val="es-ES"/>
        </w:rPr>
        <w:t xml:space="preserve"> </w:t>
      </w:r>
      <w:proofErr w:type="spellStart"/>
      <w:r w:rsidRPr="00F377C3">
        <w:rPr>
          <w:rFonts w:ascii="Arial" w:hAnsi="Arial" w:cs="Arial"/>
          <w:i/>
          <w:sz w:val="18"/>
          <w:lang w:val="es-ES"/>
        </w:rPr>
        <w:t>сделанный</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копии</w:t>
      </w:r>
      <w:proofErr w:type="spellEnd"/>
      <w:r w:rsidRPr="00F377C3">
        <w:rPr>
          <w:rFonts w:ascii="Arial" w:hAnsi="Arial" w:cs="Arial"/>
          <w:i/>
          <w:sz w:val="18"/>
          <w:lang w:val="es-ES"/>
        </w:rPr>
        <w:t xml:space="preserve"> </w:t>
      </w:r>
      <w:proofErr w:type="spellStart"/>
      <w:r w:rsidRPr="00F377C3">
        <w:rPr>
          <w:rFonts w:ascii="Arial" w:hAnsi="Arial" w:cs="Arial"/>
          <w:i/>
          <w:sz w:val="18"/>
          <w:lang w:val="es-ES"/>
        </w:rPr>
        <w:t>контракта</w:t>
      </w:r>
      <w:proofErr w:type="spellEnd"/>
      <w:r w:rsidRPr="00F377C3">
        <w:rPr>
          <w:rFonts w:ascii="Arial" w:hAnsi="Arial" w:cs="Arial"/>
          <w:i/>
          <w:sz w:val="18"/>
          <w:lang w:val="es-ES"/>
        </w:rPr>
        <w:t xml:space="preserve"> </w:t>
      </w:r>
      <w:proofErr w:type="gramStart"/>
      <w:r w:rsidRPr="00F377C3">
        <w:rPr>
          <w:rFonts w:ascii="Open Sans" w:hAnsi="Open Sans" w:cs="Open Sans"/>
          <w:i/>
          <w:sz w:val="18"/>
          <w:lang w:val="es-ES"/>
        </w:rPr>
        <w:t xml:space="preserve">( </w:t>
      </w:r>
      <w:proofErr w:type="spellStart"/>
      <w:r w:rsidRPr="00F377C3">
        <w:rPr>
          <w:rFonts w:ascii="Arial" w:hAnsi="Arial" w:cs="Arial"/>
          <w:i/>
          <w:sz w:val="18"/>
          <w:lang w:val="es-ES"/>
        </w:rPr>
        <w:t>ов</w:t>
      </w:r>
      <w:proofErr w:type="spellEnd"/>
      <w:proofErr w:type="gramEnd"/>
      <w:r w:rsidRPr="00F377C3">
        <w:rPr>
          <w:rFonts w:ascii="Arial" w:hAnsi="Arial" w:cs="Arial"/>
          <w:i/>
          <w:sz w:val="18"/>
          <w:lang w:val="es-ES"/>
        </w:rPr>
        <w:t xml:space="preserve"> </w:t>
      </w:r>
      <w:r w:rsidRPr="00F377C3">
        <w:rPr>
          <w:rFonts w:ascii="Open Sans" w:hAnsi="Open Sans" w:cs="Open Sans"/>
          <w:i/>
          <w:sz w:val="18"/>
          <w:lang w:val="es-ES"/>
        </w:rPr>
        <w:t>) и</w:t>
      </w:r>
      <w:r w:rsidRPr="00F377C3">
        <w:rPr>
          <w:rFonts w:ascii="Arial" w:hAnsi="Arial" w:cs="Arial"/>
          <w:i/>
          <w:sz w:val="18"/>
          <w:lang w:val="es-ES"/>
        </w:rPr>
        <w:t>​</w:t>
      </w:r>
      <w:r w:rsidRPr="00F377C3">
        <w:rPr>
          <w:rFonts w:ascii="Open Sans" w:hAnsi="Open Sans" w:cs="Open Sans"/>
          <w:i/>
          <w:sz w:val="18"/>
          <w:lang w:val="es-ES"/>
        </w:rPr>
        <w:t xml:space="preserve"> </w:t>
      </w:r>
      <w:proofErr w:type="spellStart"/>
      <w:r w:rsidRPr="00F377C3">
        <w:rPr>
          <w:rFonts w:ascii="Arial" w:hAnsi="Arial" w:cs="Arial"/>
          <w:i/>
          <w:sz w:val="18"/>
          <w:lang w:val="es-ES"/>
        </w:rPr>
        <w:t>что</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надлежащее</w:t>
      </w:r>
      <w:proofErr w:type="spellEnd"/>
      <w:r w:rsidRPr="00F377C3">
        <w:rPr>
          <w:rFonts w:ascii="Arial" w:hAnsi="Arial" w:cs="Arial"/>
          <w:i/>
          <w:sz w:val="18"/>
          <w:lang w:val="es-ES"/>
        </w:rPr>
        <w:t xml:space="preserve"> </w:t>
      </w:r>
      <w:proofErr w:type="spellStart"/>
      <w:r w:rsidRPr="00F377C3">
        <w:rPr>
          <w:rFonts w:ascii="Arial" w:hAnsi="Arial" w:cs="Arial"/>
          <w:i/>
          <w:sz w:val="18"/>
          <w:lang w:val="es-ES"/>
        </w:rPr>
        <w:t>исполнение</w:t>
      </w:r>
      <w:proofErr w:type="spellEnd"/>
      <w:r w:rsidRPr="00F377C3">
        <w:rPr>
          <w:rFonts w:ascii="Arial" w:hAnsi="Arial" w:cs="Arial"/>
          <w:i/>
          <w:sz w:val="18"/>
          <w:lang w:val="es-ES"/>
        </w:rPr>
        <w:t xml:space="preserve"> </w:t>
      </w:r>
      <w:proofErr w:type="spellStart"/>
      <w:r w:rsidRPr="00F377C3">
        <w:rPr>
          <w:rFonts w:ascii="Arial" w:hAnsi="Arial" w:cs="Arial"/>
          <w:i/>
          <w:sz w:val="18"/>
          <w:lang w:val="es-ES"/>
        </w:rPr>
        <w:t>контракта</w:t>
      </w:r>
      <w:proofErr w:type="spellEnd"/>
      <w:r w:rsidRPr="00F377C3">
        <w:rPr>
          <w:rFonts w:ascii="Arial" w:hAnsi="Arial" w:cs="Arial"/>
          <w:i/>
          <w:sz w:val="18"/>
          <w:lang w:val="es-ES"/>
        </w:rPr>
        <w:t xml:space="preserve"> </w:t>
      </w:r>
      <w:proofErr w:type="gramStart"/>
      <w:r w:rsidRPr="00F377C3">
        <w:rPr>
          <w:rFonts w:ascii="Open Sans" w:hAnsi="Open Sans" w:cs="Open Sans"/>
          <w:i/>
          <w:sz w:val="18"/>
          <w:lang w:val="es-ES"/>
        </w:rPr>
        <w:t xml:space="preserve">( </w:t>
      </w:r>
      <w:proofErr w:type="spellStart"/>
      <w:r w:rsidRPr="00F377C3">
        <w:rPr>
          <w:rFonts w:ascii="Arial" w:hAnsi="Arial" w:cs="Arial"/>
          <w:i/>
          <w:sz w:val="18"/>
          <w:lang w:val="es-ES"/>
        </w:rPr>
        <w:t>ов</w:t>
      </w:r>
      <w:proofErr w:type="spellEnd"/>
      <w:proofErr w:type="gramEnd"/>
      <w:r w:rsidRPr="00F377C3">
        <w:rPr>
          <w:rFonts w:ascii="Arial" w:hAnsi="Arial" w:cs="Arial"/>
          <w:i/>
          <w:sz w:val="18"/>
          <w:lang w:val="es-ES"/>
        </w:rPr>
        <w:t xml:space="preserve"> </w:t>
      </w:r>
      <w:r w:rsidRPr="00F377C3">
        <w:rPr>
          <w:rFonts w:ascii="Open Sans" w:hAnsi="Open Sans" w:cs="Open Sans"/>
          <w:i/>
          <w:sz w:val="18"/>
          <w:lang w:val="es-ES"/>
        </w:rPr>
        <w:t xml:space="preserve">) </w:t>
      </w:r>
      <w:proofErr w:type="spellStart"/>
      <w:r w:rsidRPr="00F377C3">
        <w:rPr>
          <w:rFonts w:ascii="Arial" w:hAnsi="Arial" w:cs="Arial"/>
          <w:i/>
          <w:sz w:val="18"/>
          <w:lang w:val="es-ES"/>
        </w:rPr>
        <w:t>производительность</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оценить</w:t>
      </w:r>
      <w:proofErr w:type="spellEnd"/>
      <w:r w:rsidRPr="00F377C3">
        <w:rPr>
          <w:rFonts w:ascii="Open Sans" w:hAnsi="Open Sans" w:cs="Open Sans"/>
          <w:i/>
          <w:sz w:val="18"/>
          <w:lang w:val="es-ES"/>
        </w:rPr>
        <w:t xml:space="preserve"> </w:t>
      </w:r>
      <w:proofErr w:type="spellStart"/>
      <w:proofErr w:type="gramStart"/>
      <w:r w:rsidRPr="00F377C3">
        <w:rPr>
          <w:rFonts w:ascii="Arial" w:hAnsi="Arial" w:cs="Arial"/>
          <w:i/>
          <w:sz w:val="18"/>
          <w:lang w:val="es-ES"/>
        </w:rPr>
        <w:t>номер</w:t>
      </w:r>
      <w:proofErr w:type="spellEnd"/>
      <w:r w:rsidRPr="00F377C3">
        <w:rPr>
          <w:rFonts w:ascii="Arial" w:hAnsi="Arial" w:cs="Arial"/>
          <w:i/>
          <w:sz w:val="18"/>
          <w:lang w:val="es-ES"/>
        </w:rPr>
        <w:t xml:space="preserve"> </w:t>
      </w:r>
      <w:r w:rsidRPr="00F377C3">
        <w:rPr>
          <w:rFonts w:ascii="Open Sans" w:hAnsi="Open Sans" w:cs="Open Sans"/>
          <w:i/>
          <w:sz w:val="18"/>
          <w:lang w:val="es-ES"/>
        </w:rPr>
        <w:t>:</w:t>
      </w:r>
      <w:proofErr w:type="gramEnd"/>
      <w:r w:rsidRPr="00F377C3">
        <w:rPr>
          <w:rFonts w:ascii="Open Sans" w:hAnsi="Open Sans" w:cs="Open Sans"/>
          <w:i/>
          <w:sz w:val="18"/>
          <w:lang w:val="es-ES"/>
        </w:rPr>
        <w:t xml:space="preserve"> </w:t>
      </w:r>
      <w:proofErr w:type="spellStart"/>
      <w:r w:rsidRPr="00F377C3">
        <w:rPr>
          <w:rFonts w:ascii="Arial" w:hAnsi="Arial" w:cs="Arial"/>
          <w:i/>
          <w:sz w:val="18"/>
          <w:lang w:val="es-ES"/>
        </w:rPr>
        <w:t>данные</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договор</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вечеринки</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одобрено</w:t>
      </w:r>
      <w:proofErr w:type="spellEnd"/>
      <w:r w:rsidRPr="00F377C3">
        <w:rPr>
          <w:rFonts w:ascii="Arial" w:hAnsi="Arial" w:cs="Arial"/>
          <w:i/>
          <w:sz w:val="18"/>
          <w:lang w:val="es-ES"/>
        </w:rPr>
        <w:t xml:space="preserve"> </w:t>
      </w:r>
      <w:proofErr w:type="spellStart"/>
      <w:r w:rsidRPr="00F377C3">
        <w:rPr>
          <w:rFonts w:ascii="Open Sans" w:hAnsi="Open Sans" w:cs="Open Sans"/>
          <w:i/>
          <w:sz w:val="18"/>
          <w:lang w:val="es-ES"/>
        </w:rPr>
        <w:t>контрактом</w:t>
      </w:r>
      <w:proofErr w:type="spellEnd"/>
      <w:r w:rsidRPr="00F377C3">
        <w:rPr>
          <w:rFonts w:ascii="Arial" w:hAnsi="Arial" w:cs="Arial"/>
          <w:i/>
          <w:sz w:val="18"/>
          <w:lang w:val="es-ES"/>
        </w:rPr>
        <w:t>​</w:t>
      </w:r>
      <w:r w:rsidRPr="00F377C3">
        <w:rPr>
          <w:rFonts w:ascii="Open Sans" w:hAnsi="Open Sans" w:cs="Open Sans"/>
          <w:i/>
          <w:sz w:val="18"/>
          <w:lang w:val="es-ES"/>
        </w:rPr>
        <w:t xml:space="preserve"> </w:t>
      </w:r>
      <w:proofErr w:type="spellStart"/>
      <w:r w:rsidRPr="00F377C3">
        <w:rPr>
          <w:rFonts w:ascii="Arial" w:hAnsi="Arial" w:cs="Arial"/>
          <w:i/>
          <w:sz w:val="18"/>
          <w:lang w:val="es-ES"/>
        </w:rPr>
        <w:t>определенный</w:t>
      </w:r>
      <w:proofErr w:type="spellEnd"/>
      <w:r w:rsidRPr="00F377C3">
        <w:rPr>
          <w:rFonts w:ascii="Open Sans" w:hAnsi="Open Sans" w:cs="Open Sans"/>
          <w:i/>
          <w:sz w:val="18"/>
          <w:lang w:val="es-ES"/>
        </w:rPr>
        <w:t xml:space="preserve"> </w:t>
      </w:r>
      <w:r w:rsidRPr="00F377C3">
        <w:rPr>
          <w:rFonts w:ascii="Arial" w:hAnsi="Arial" w:cs="Arial"/>
          <w:i/>
          <w:sz w:val="18"/>
          <w:lang w:val="es-ES"/>
        </w:rPr>
        <w:t xml:space="preserve">в </w:t>
      </w:r>
      <w:proofErr w:type="spellStart"/>
      <w:r w:rsidRPr="00F377C3">
        <w:rPr>
          <w:rFonts w:ascii="Arial" w:hAnsi="Arial" w:cs="Arial"/>
          <w:i/>
          <w:sz w:val="18"/>
          <w:lang w:val="es-ES"/>
        </w:rPr>
        <w:t>установленный</w:t>
      </w:r>
      <w:proofErr w:type="spellEnd"/>
      <w:r w:rsidRPr="00F377C3">
        <w:rPr>
          <w:rFonts w:ascii="Arial" w:hAnsi="Arial" w:cs="Arial"/>
          <w:i/>
          <w:sz w:val="18"/>
          <w:lang w:val="es-ES"/>
        </w:rPr>
        <w:t xml:space="preserve"> </w:t>
      </w:r>
      <w:proofErr w:type="spellStart"/>
      <w:r w:rsidRPr="00F377C3">
        <w:rPr>
          <w:rFonts w:ascii="Arial" w:hAnsi="Arial" w:cs="Arial"/>
          <w:i/>
          <w:sz w:val="18"/>
          <w:lang w:val="es-ES"/>
        </w:rPr>
        <w:t>срок</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производительность</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подтверждающий</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акт</w:t>
      </w:r>
      <w:proofErr w:type="spellEnd"/>
      <w:r w:rsidRPr="00F377C3">
        <w:rPr>
          <w:rFonts w:ascii="Arial" w:hAnsi="Arial" w:cs="Arial"/>
          <w:i/>
          <w:sz w:val="18"/>
          <w:lang w:val="es-ES"/>
        </w:rPr>
        <w:t xml:space="preserve"> </w:t>
      </w:r>
      <w:proofErr w:type="gramStart"/>
      <w:r w:rsidRPr="00F377C3">
        <w:rPr>
          <w:rFonts w:ascii="Open Sans" w:hAnsi="Open Sans" w:cs="Open Sans"/>
          <w:i/>
          <w:sz w:val="18"/>
          <w:lang w:val="es-ES"/>
        </w:rPr>
        <w:t xml:space="preserve">( </w:t>
      </w:r>
      <w:proofErr w:type="spellStart"/>
      <w:r w:rsidRPr="00F377C3">
        <w:rPr>
          <w:rFonts w:ascii="Arial" w:hAnsi="Arial" w:cs="Arial"/>
          <w:i/>
          <w:sz w:val="18"/>
          <w:lang w:val="es-ES"/>
        </w:rPr>
        <w:t>приём</w:t>
      </w:r>
      <w:proofErr w:type="spellEnd"/>
      <w:proofErr w:type="gramEnd"/>
      <w:r w:rsidRPr="00F377C3">
        <w:rPr>
          <w:rFonts w:ascii="Arial" w:hAnsi="Arial" w:cs="Arial"/>
          <w:i/>
          <w:sz w:val="18"/>
          <w:lang w:val="es-ES"/>
        </w:rPr>
        <w:t xml:space="preserve"> </w:t>
      </w:r>
      <w:r w:rsidRPr="00F377C3">
        <w:rPr>
          <w:rFonts w:ascii="Open Sans" w:hAnsi="Open Sans" w:cs="Open Sans"/>
          <w:i/>
          <w:sz w:val="18"/>
          <w:lang w:val="es-ES"/>
        </w:rPr>
        <w:t xml:space="preserve">- </w:t>
      </w:r>
      <w:proofErr w:type="spellStart"/>
      <w:r w:rsidRPr="00F377C3">
        <w:rPr>
          <w:rFonts w:ascii="Arial" w:hAnsi="Arial" w:cs="Arial"/>
          <w:i/>
          <w:sz w:val="18"/>
          <w:lang w:val="es-ES"/>
        </w:rPr>
        <w:t>сдача</w:t>
      </w:r>
      <w:proofErr w:type="spellEnd"/>
      <w:r w:rsidRPr="00F377C3">
        <w:rPr>
          <w:rFonts w:ascii="Arial" w:hAnsi="Arial" w:cs="Arial"/>
          <w:i/>
          <w:sz w:val="18"/>
          <w:lang w:val="es-ES"/>
        </w:rPr>
        <w:t>)</w:t>
      </w:r>
      <w:r w:rsidRPr="00F377C3">
        <w:rPr>
          <w:rFonts w:ascii="Open Sans" w:hAnsi="Open Sans" w:cs="Open Sans"/>
          <w:i/>
          <w:sz w:val="18"/>
          <w:lang w:val="es-ES"/>
        </w:rPr>
        <w:t xml:space="preserve"> </w:t>
      </w:r>
      <w:proofErr w:type="spellStart"/>
      <w:r w:rsidRPr="00F377C3">
        <w:rPr>
          <w:rFonts w:ascii="Arial" w:hAnsi="Arial" w:cs="Arial"/>
          <w:i/>
          <w:sz w:val="18"/>
          <w:lang w:val="es-ES"/>
        </w:rPr>
        <w:t>протокол</w:t>
      </w:r>
      <w:proofErr w:type="spellEnd"/>
      <w:r w:rsidRPr="00F377C3">
        <w:rPr>
          <w:rFonts w:ascii="Open Sans" w:hAnsi="Open Sans" w:cs="Open Sans"/>
          <w:i/>
          <w:sz w:val="18"/>
          <w:lang w:val="es-ES"/>
        </w:rPr>
        <w:t xml:space="preserve"> </w:t>
      </w:r>
      <w:r w:rsidRPr="00F377C3">
        <w:rPr>
          <w:rFonts w:ascii="Arial" w:hAnsi="Arial" w:cs="Arial"/>
          <w:i/>
          <w:sz w:val="18"/>
          <w:lang w:val="es-ES"/>
        </w:rPr>
        <w:t>и</w:t>
      </w:r>
      <w:r w:rsidRPr="00F377C3">
        <w:rPr>
          <w:rFonts w:ascii="Open Sans" w:hAnsi="Open Sans" w:cs="Open Sans"/>
          <w:i/>
          <w:sz w:val="18"/>
          <w:lang w:val="es-ES"/>
        </w:rPr>
        <w:t xml:space="preserve"> </w:t>
      </w:r>
      <w:proofErr w:type="spellStart"/>
      <w:r w:rsidRPr="00F377C3">
        <w:rPr>
          <w:rFonts w:ascii="Arial" w:hAnsi="Arial" w:cs="Arial"/>
          <w:i/>
          <w:sz w:val="18"/>
          <w:lang w:val="es-ES"/>
        </w:rPr>
        <w:t>и</w:t>
      </w:r>
      <w:proofErr w:type="spellEnd"/>
      <w:r w:rsidRPr="00F377C3">
        <w:rPr>
          <w:rFonts w:ascii="Arial" w:hAnsi="Arial" w:cs="Arial"/>
          <w:i/>
          <w:sz w:val="18"/>
          <w:lang w:val="es-ES"/>
        </w:rPr>
        <w:t xml:space="preserve"> </w:t>
      </w:r>
      <w:proofErr w:type="spellStart"/>
      <w:proofErr w:type="gramStart"/>
      <w:r w:rsidRPr="00F377C3">
        <w:rPr>
          <w:rFonts w:ascii="Arial" w:hAnsi="Arial" w:cs="Arial"/>
          <w:i/>
          <w:sz w:val="18"/>
          <w:lang w:val="es-ES"/>
        </w:rPr>
        <w:t>т.д</w:t>
      </w:r>
      <w:proofErr w:type="spellEnd"/>
      <w:r w:rsidRPr="00F377C3">
        <w:rPr>
          <w:rFonts w:ascii="Arial" w:hAnsi="Arial" w:cs="Arial"/>
          <w:i/>
          <w:sz w:val="18"/>
          <w:lang w:val="es-ES"/>
        </w:rPr>
        <w:t xml:space="preserve">. </w:t>
      </w:r>
      <w:r w:rsidRPr="00F377C3">
        <w:rPr>
          <w:rFonts w:ascii="Open Sans" w:hAnsi="Open Sans" w:cs="Open Sans"/>
          <w:i/>
          <w:sz w:val="18"/>
          <w:lang w:val="es-ES"/>
        </w:rPr>
        <w:t>)</w:t>
      </w:r>
      <w:proofErr w:type="gramEnd"/>
      <w:r w:rsidRPr="00F377C3">
        <w:rPr>
          <w:rFonts w:ascii="Open Sans" w:hAnsi="Open Sans" w:cs="Open Sans"/>
          <w:i/>
          <w:sz w:val="18"/>
          <w:lang w:val="es-ES"/>
        </w:rPr>
        <w:t xml:space="preserve"> </w:t>
      </w:r>
      <w:proofErr w:type="spellStart"/>
      <w:r w:rsidRPr="00F377C3">
        <w:rPr>
          <w:rFonts w:ascii="Arial" w:hAnsi="Arial" w:cs="Arial"/>
          <w:i/>
          <w:sz w:val="18"/>
          <w:lang w:val="es-ES"/>
        </w:rPr>
        <w:t>копия</w:t>
      </w:r>
      <w:proofErr w:type="spellEnd"/>
      <w:r w:rsidRPr="00F377C3">
        <w:rPr>
          <w:rFonts w:ascii="GHEA Grapalat" w:hAnsi="GHEA Grapalat" w:cs="Sylfaen"/>
          <w:i/>
          <w:sz w:val="18"/>
          <w:lang w:val="es-ES"/>
        </w:rPr>
        <w:t xml:space="preserve"> </w:t>
      </w:r>
      <w:proofErr w:type="spellStart"/>
      <w:r w:rsidRPr="00F377C3">
        <w:rPr>
          <w:rFonts w:ascii="Arial" w:hAnsi="Arial" w:cs="Arial"/>
          <w:i/>
          <w:sz w:val="18"/>
          <w:lang w:val="es-ES"/>
        </w:rPr>
        <w:t>или</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данные</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договор</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производительность</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принял</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сторона</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написано</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подтверждение</w:t>
      </w:r>
      <w:proofErr w:type="spellEnd"/>
      <w:r w:rsidRPr="00F377C3">
        <w:rPr>
          <w:rFonts w:ascii="Arial" w:hAnsi="Arial" w:cs="Arial"/>
          <w:i/>
          <w:sz w:val="18"/>
          <w:lang w:val="es-ES"/>
        </w:rPr>
        <w:t xml:space="preserve"> </w:t>
      </w:r>
      <w:r w:rsidRPr="00F377C3">
        <w:rPr>
          <w:rFonts w:ascii="Open Sans" w:hAnsi="Open Sans" w:cs="Open Sans"/>
          <w:i/>
          <w:sz w:val="18"/>
          <w:lang w:val="es-ES"/>
        </w:rPr>
        <w:t>:)</w:t>
      </w:r>
    </w:p>
    <w:p w14:paraId="100CF26A" w14:textId="77777777" w:rsidR="00F76663" w:rsidRPr="00884299" w:rsidRDefault="00F76663" w:rsidP="00F76663">
      <w:pPr>
        <w:rPr>
          <w:rFonts w:ascii="Sylfaen" w:hAnsi="Sylfaen"/>
          <w:lang w:val="es-ES"/>
        </w:rPr>
      </w:pPr>
    </w:p>
    <w:p w14:paraId="5BBC7DA9" w14:textId="77777777" w:rsidR="00F76663" w:rsidRPr="00DC301B" w:rsidRDefault="00F76663" w:rsidP="00F76663">
      <w:pPr>
        <w:rPr>
          <w:rFonts w:ascii="Sylfaen" w:hAnsi="Sylfaen"/>
          <w:lang w:val="hy-AM"/>
        </w:rPr>
      </w:pPr>
    </w:p>
    <w:p w14:paraId="692D9C3A" w14:textId="77777777" w:rsidR="00F76663" w:rsidRPr="00DC301B" w:rsidRDefault="00F76663" w:rsidP="00F76663">
      <w:pPr>
        <w:rPr>
          <w:rFonts w:ascii="Sylfaen" w:hAnsi="Sylfaen"/>
          <w:lang w:val="hy-AM"/>
        </w:rPr>
      </w:pPr>
    </w:p>
    <w:p w14:paraId="15CF4320" w14:textId="77777777" w:rsidR="00F76663" w:rsidRPr="00DC301B" w:rsidRDefault="00F76663" w:rsidP="00F76663">
      <w:pPr>
        <w:rPr>
          <w:rFonts w:ascii="Sylfaen" w:hAnsi="Sylfaen"/>
          <w:lang w:val="hy-AM"/>
        </w:rPr>
      </w:pPr>
    </w:p>
    <w:p w14:paraId="4B4EE53C" w14:textId="77777777" w:rsidR="00F76663" w:rsidRPr="00DC301B" w:rsidRDefault="00F76663" w:rsidP="00F76663">
      <w:pPr>
        <w:rPr>
          <w:rFonts w:ascii="Sylfaen" w:hAnsi="Sylfaen"/>
          <w:lang w:val="hy-AM"/>
        </w:rPr>
      </w:pPr>
    </w:p>
    <w:p w14:paraId="2CBD1AFF" w14:textId="77777777" w:rsidR="00F76663" w:rsidRPr="00DC301B" w:rsidRDefault="00F76663" w:rsidP="00F76663">
      <w:pPr>
        <w:rPr>
          <w:rFonts w:ascii="Sylfaen" w:hAnsi="Sylfaen"/>
          <w:lang w:val="es-ES"/>
        </w:rPr>
      </w:pPr>
    </w:p>
    <w:p w14:paraId="6DC16733" w14:textId="77777777" w:rsidR="00F76663" w:rsidRPr="00DC301B" w:rsidRDefault="00F76663" w:rsidP="00F76663">
      <w:pPr>
        <w:rPr>
          <w:rFonts w:ascii="Sylfaen" w:hAnsi="Sylfaen"/>
          <w:lang w:val="es-ES"/>
        </w:rPr>
      </w:pPr>
    </w:p>
    <w:p w14:paraId="2FA10311" w14:textId="77777777" w:rsidR="00F76663" w:rsidRPr="00DC301B" w:rsidRDefault="00F76663" w:rsidP="00F76663">
      <w:pPr>
        <w:jc w:val="both"/>
        <w:rPr>
          <w:rFonts w:ascii="Sylfaen" w:hAnsi="Sylfaen"/>
          <w:u w:val="single"/>
          <w:lang w:val="es-ES"/>
        </w:rPr>
      </w:pP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p>
    <w:p w14:paraId="4EFF8076" w14:textId="77777777" w:rsidR="00F76663" w:rsidRPr="00DC301B" w:rsidRDefault="00F76663" w:rsidP="00F76663">
      <w:pPr>
        <w:jc w:val="both"/>
        <w:rPr>
          <w:rFonts w:ascii="Sylfaen" w:hAnsi="Sylfaen" w:cs="Sylfaen"/>
          <w:vertAlign w:val="superscript"/>
          <w:lang w:val="hy-AM"/>
        </w:rPr>
      </w:pPr>
      <w:r w:rsidRPr="00DC301B">
        <w:rPr>
          <w:rFonts w:ascii="Sylfaen" w:hAnsi="Sylfaen" w:cs="Sylfaen"/>
          <w:vertAlign w:val="superscript"/>
          <w:lang w:val="es-ES"/>
        </w:rPr>
        <w:t xml:space="preserve">      </w:t>
      </w:r>
      <w:r w:rsidRPr="00DC301B">
        <w:rPr>
          <w:rFonts w:ascii="Sylfaen" w:hAnsi="Sylfaen" w:cs="Sylfaen"/>
          <w:vertAlign w:val="superscript"/>
          <w:lang w:val="hy-AM"/>
        </w:rPr>
        <w:t>имя участника (должность руководителя, имя, фамилия)</w:t>
      </w:r>
      <w:r w:rsidRPr="00DC301B">
        <w:rPr>
          <w:rFonts w:ascii="Sylfaen" w:hAnsi="Sylfaen" w:cs="Sylfaen"/>
          <w:vertAlign w:val="superscript"/>
          <w:lang w:val="es-ES"/>
        </w:rPr>
        <w:t xml:space="preserve">  </w:t>
      </w:r>
      <w:r w:rsidRPr="00DC301B">
        <w:rPr>
          <w:rFonts w:ascii="Sylfaen" w:hAnsi="Sylfaen" w:cs="Sylfaen"/>
          <w:vertAlign w:val="superscript"/>
          <w:lang w:val="es-ES"/>
        </w:rPr>
        <w:tab/>
      </w:r>
      <w:r w:rsidRPr="00DC301B">
        <w:rPr>
          <w:rFonts w:ascii="Sylfaen" w:hAnsi="Sylfaen" w:cs="Sylfaen"/>
          <w:vertAlign w:val="superscript"/>
          <w:lang w:val="es-ES"/>
        </w:rPr>
        <w:tab/>
      </w:r>
      <w:r w:rsidRPr="00DC301B">
        <w:rPr>
          <w:rFonts w:ascii="Sylfaen" w:hAnsi="Sylfaen" w:cs="Sylfaen"/>
          <w:vertAlign w:val="superscript"/>
          <w:lang w:val="es-ES"/>
        </w:rPr>
        <w:tab/>
      </w:r>
      <w:r w:rsidRPr="00DC301B">
        <w:rPr>
          <w:rFonts w:ascii="Sylfaen" w:hAnsi="Sylfaen" w:cs="Sylfaen"/>
          <w:vertAlign w:val="superscript"/>
          <w:lang w:val="es-ES"/>
        </w:rPr>
        <w:tab/>
        <w:t xml:space="preserve">                                                                    </w:t>
      </w:r>
      <w:r w:rsidRPr="00DC301B">
        <w:rPr>
          <w:rFonts w:ascii="Sylfaen" w:hAnsi="Sylfaen" w:cs="Sylfaen"/>
          <w:vertAlign w:val="superscript"/>
          <w:lang w:val="hy-AM"/>
        </w:rPr>
        <w:t>подпись</w:t>
      </w:r>
      <w:r w:rsidRPr="00DC301B">
        <w:rPr>
          <w:rFonts w:ascii="Sylfaen" w:hAnsi="Sylfaen" w:cs="Sylfaen"/>
          <w:vertAlign w:val="superscript"/>
          <w:lang w:val="hy-AM"/>
        </w:rPr>
        <w:tab/>
      </w:r>
    </w:p>
    <w:p w14:paraId="3AF00E2D" w14:textId="77777777" w:rsidR="00F76663" w:rsidRPr="00DC301B" w:rsidRDefault="00F76663" w:rsidP="00F76663">
      <w:pPr>
        <w:jc w:val="right"/>
        <w:rPr>
          <w:rFonts w:ascii="Sylfaen" w:hAnsi="Sylfaen"/>
          <w:lang w:val="hy-AM"/>
        </w:rPr>
      </w:pPr>
      <w:r w:rsidRPr="00DC301B">
        <w:rPr>
          <w:rFonts w:ascii="Sylfaen" w:hAnsi="Sylfaen"/>
          <w:lang w:val="hy-AM"/>
        </w:rPr>
        <w:t xml:space="preserve">    </w:t>
      </w:r>
    </w:p>
    <w:p w14:paraId="265CAFFD"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r w:rsidRPr="00DC301B">
        <w:rPr>
          <w:rFonts w:ascii="Sylfaen" w:hAnsi="Sylfaen" w:cs="Sylfaen"/>
          <w:sz w:val="22"/>
          <w:szCs w:val="22"/>
          <w:lang w:val="hy-AM"/>
        </w:rPr>
        <w:t xml:space="preserve">К. </w:t>
      </w:r>
      <w:r w:rsidRPr="00DC301B">
        <w:rPr>
          <w:rFonts w:ascii="Sylfaen" w:hAnsi="Sylfaen" w:cs="Arial"/>
          <w:sz w:val="22"/>
          <w:szCs w:val="22"/>
          <w:lang w:val="hy-AM"/>
        </w:rPr>
        <w:t>Т.</w:t>
      </w:r>
    </w:p>
    <w:p w14:paraId="4CD83601" w14:textId="77777777" w:rsidR="00F76663" w:rsidRPr="00DC301B" w:rsidRDefault="00F76663" w:rsidP="00F76663">
      <w:pPr>
        <w:rPr>
          <w:rFonts w:ascii="Sylfaen" w:hAnsi="Sylfaen"/>
          <w:lang w:val="hy-AM"/>
        </w:rPr>
      </w:pPr>
    </w:p>
    <w:p w14:paraId="1D9CADF1" w14:textId="77777777" w:rsidR="00F76663" w:rsidRPr="00DC301B" w:rsidRDefault="00F76663" w:rsidP="00F76663">
      <w:pPr>
        <w:rPr>
          <w:rFonts w:ascii="Sylfaen" w:hAnsi="Sylfaen"/>
          <w:lang w:val="hy-AM"/>
        </w:rPr>
      </w:pPr>
    </w:p>
    <w:p w14:paraId="1EC9A768" w14:textId="77777777" w:rsidR="00F76663" w:rsidRPr="00DC301B" w:rsidRDefault="00F76663" w:rsidP="00F76663">
      <w:pPr>
        <w:rPr>
          <w:rFonts w:ascii="Sylfaen" w:hAnsi="Sylfaen"/>
          <w:lang w:val="hy-AM"/>
        </w:rPr>
      </w:pPr>
    </w:p>
    <w:p w14:paraId="392804BE" w14:textId="77777777" w:rsidR="00F76663" w:rsidRPr="00DC301B" w:rsidRDefault="00F76663" w:rsidP="00F76663">
      <w:pPr>
        <w:rPr>
          <w:rFonts w:ascii="Sylfaen" w:hAnsi="Sylfaen"/>
          <w:lang w:val="hy-AM"/>
        </w:rPr>
      </w:pPr>
    </w:p>
    <w:p w14:paraId="4F4ABD32" w14:textId="77777777" w:rsidR="00F76663" w:rsidRPr="00DC301B" w:rsidRDefault="00F76663" w:rsidP="00F76663">
      <w:pPr>
        <w:rPr>
          <w:rFonts w:ascii="Sylfaen" w:hAnsi="Sylfaen"/>
          <w:lang w:val="hy-AM"/>
        </w:rPr>
      </w:pPr>
    </w:p>
    <w:p w14:paraId="01490EA5" w14:textId="77777777" w:rsidR="00F76663" w:rsidRPr="00DC301B" w:rsidRDefault="00F76663" w:rsidP="00F76663">
      <w:pPr>
        <w:pStyle w:val="FootnoteText"/>
        <w:rPr>
          <w:rFonts w:ascii="Sylfaen" w:hAnsi="Sylfaen"/>
          <w:i/>
          <w:sz w:val="22"/>
          <w:szCs w:val="22"/>
          <w:lang w:val="af-ZA"/>
        </w:rPr>
      </w:pPr>
      <w:r w:rsidRPr="00DC301B">
        <w:rPr>
          <w:rFonts w:ascii="Sylfaen" w:hAnsi="Sylfaen"/>
          <w:i/>
          <w:sz w:val="22"/>
          <w:szCs w:val="22"/>
          <w:lang w:val="hy-AM"/>
        </w:rPr>
        <w:t>*заполнение</w:t>
      </w:r>
      <w:r w:rsidRPr="00DC301B">
        <w:rPr>
          <w:rFonts w:ascii="Sylfaen" w:hAnsi="Sylfaen"/>
          <w:i/>
          <w:sz w:val="22"/>
          <w:szCs w:val="22"/>
          <w:lang w:val="af-ZA"/>
        </w:rPr>
        <w:t xml:space="preserve"> </w:t>
      </w:r>
      <w:r w:rsidRPr="00DC301B">
        <w:rPr>
          <w:rFonts w:ascii="Sylfaen" w:hAnsi="Sylfaen"/>
          <w:i/>
          <w:sz w:val="22"/>
          <w:szCs w:val="22"/>
          <w:lang w:val="hy-AM"/>
        </w:rPr>
        <w:t>является</w:t>
      </w:r>
      <w:r w:rsidRPr="00DC301B">
        <w:rPr>
          <w:rFonts w:ascii="Sylfaen" w:hAnsi="Sylfaen"/>
          <w:i/>
          <w:sz w:val="22"/>
          <w:szCs w:val="22"/>
          <w:lang w:val="af-ZA"/>
        </w:rPr>
        <w:t xml:space="preserve"> </w:t>
      </w:r>
      <w:r w:rsidRPr="00DC301B">
        <w:rPr>
          <w:rFonts w:ascii="Sylfaen" w:hAnsi="Sylfaen"/>
          <w:i/>
          <w:sz w:val="22"/>
          <w:szCs w:val="22"/>
          <w:lang w:val="hy-AM"/>
        </w:rPr>
        <w:t>комиссия</w:t>
      </w:r>
      <w:r w:rsidRPr="00DC301B">
        <w:rPr>
          <w:rFonts w:ascii="Sylfaen" w:hAnsi="Sylfaen"/>
          <w:i/>
          <w:sz w:val="22"/>
          <w:szCs w:val="22"/>
          <w:lang w:val="af-ZA"/>
        </w:rPr>
        <w:t xml:space="preserve"> </w:t>
      </w:r>
      <w:r w:rsidRPr="00DC301B">
        <w:rPr>
          <w:rFonts w:ascii="Sylfaen" w:hAnsi="Sylfaen"/>
          <w:i/>
          <w:sz w:val="22"/>
          <w:szCs w:val="22"/>
          <w:lang w:val="hy-AM"/>
        </w:rPr>
        <w:t>секретарь</w:t>
      </w:r>
      <w:r w:rsidRPr="00DC301B">
        <w:rPr>
          <w:rFonts w:ascii="Sylfaen" w:hAnsi="Sylfaen"/>
          <w:i/>
          <w:sz w:val="22"/>
          <w:szCs w:val="22"/>
          <w:lang w:val="af-ZA"/>
        </w:rPr>
        <w:t xml:space="preserve"> </w:t>
      </w:r>
      <w:r w:rsidRPr="00DC301B">
        <w:rPr>
          <w:rFonts w:ascii="Sylfaen" w:hAnsi="Sylfaen"/>
          <w:i/>
          <w:sz w:val="22"/>
          <w:szCs w:val="22"/>
          <w:lang w:val="hy-AM"/>
        </w:rPr>
        <w:t xml:space="preserve">по : </w:t>
      </w:r>
      <w:proofErr w:type="spellStart"/>
      <w:r w:rsidRPr="00DC301B">
        <w:rPr>
          <w:rFonts w:ascii="Sylfaen" w:hAnsi="Sylfaen"/>
          <w:i/>
          <w:sz w:val="22"/>
          <w:szCs w:val="22"/>
          <w:lang w:val="af-ZA"/>
        </w:rPr>
        <w:t>до</w:t>
      </w:r>
      <w:proofErr w:type="spellEnd"/>
      <w:r w:rsidRPr="00DC301B">
        <w:rPr>
          <w:rFonts w:ascii="Sylfaen" w:hAnsi="Sylfaen"/>
          <w:i/>
          <w:sz w:val="22"/>
          <w:szCs w:val="22"/>
          <w:lang w:val="af-ZA"/>
        </w:rPr>
        <w:t xml:space="preserve"> </w:t>
      </w:r>
      <w:r w:rsidRPr="00DC301B">
        <w:rPr>
          <w:rFonts w:ascii="Sylfaen" w:hAnsi="Sylfaen"/>
          <w:i/>
          <w:sz w:val="22"/>
          <w:szCs w:val="22"/>
          <w:lang w:val="hy-AM"/>
        </w:rPr>
        <w:t>приглашение</w:t>
      </w:r>
      <w:r w:rsidRPr="00DC301B">
        <w:rPr>
          <w:rFonts w:ascii="Sylfaen" w:hAnsi="Sylfaen"/>
          <w:i/>
          <w:sz w:val="22"/>
          <w:szCs w:val="22"/>
          <w:lang w:val="af-ZA"/>
        </w:rPr>
        <w:t xml:space="preserve"> </w:t>
      </w:r>
      <w:r w:rsidRPr="00DC301B">
        <w:rPr>
          <w:rFonts w:ascii="Sylfaen" w:hAnsi="Sylfaen"/>
          <w:i/>
          <w:sz w:val="22"/>
          <w:szCs w:val="22"/>
          <w:lang w:val="hy-AM"/>
        </w:rPr>
        <w:t>информационный бюллетень</w:t>
      </w:r>
      <w:r w:rsidRPr="00DC301B">
        <w:rPr>
          <w:rFonts w:ascii="Sylfaen" w:hAnsi="Sylfaen"/>
          <w:i/>
          <w:sz w:val="22"/>
          <w:szCs w:val="22"/>
          <w:lang w:val="af-ZA"/>
        </w:rPr>
        <w:t xml:space="preserve"> </w:t>
      </w:r>
      <w:r w:rsidRPr="00DC301B">
        <w:rPr>
          <w:rFonts w:ascii="Sylfaen" w:hAnsi="Sylfaen"/>
          <w:i/>
          <w:sz w:val="22"/>
          <w:szCs w:val="22"/>
          <w:lang w:val="hy-AM"/>
        </w:rPr>
        <w:t>издательский.</w:t>
      </w:r>
    </w:p>
    <w:p w14:paraId="6AC37D7F" w14:textId="77777777" w:rsidR="00F76663" w:rsidRPr="00DC301B" w:rsidRDefault="00F76663" w:rsidP="00F76663">
      <w:pPr>
        <w:rPr>
          <w:rFonts w:ascii="Sylfaen" w:hAnsi="Sylfaen"/>
          <w:lang w:val="af-ZA"/>
        </w:rPr>
      </w:pPr>
    </w:p>
    <w:p w14:paraId="68B25BC2" w14:textId="77777777" w:rsidR="00F76663" w:rsidRPr="002B79A5" w:rsidRDefault="00F76663" w:rsidP="00F76663">
      <w:pPr>
        <w:rPr>
          <w:lang w:val="hy-AM"/>
        </w:rPr>
      </w:pPr>
    </w:p>
    <w:p w14:paraId="1D7718FD" w14:textId="77777777" w:rsidR="00F76663" w:rsidRPr="002B79A5" w:rsidRDefault="00F76663" w:rsidP="00F76663">
      <w:pPr>
        <w:pStyle w:val="Heading3"/>
        <w:spacing w:line="240" w:lineRule="auto"/>
        <w:ind w:firstLine="567"/>
        <w:jc w:val="right"/>
        <w:rPr>
          <w:rFonts w:ascii="Sylfaen" w:hAnsi="Sylfaen" w:cs="Sylfaen"/>
          <w:b/>
          <w:i w:val="0"/>
          <w:sz w:val="22"/>
          <w:szCs w:val="22"/>
          <w:lang w:val="hy-AM"/>
        </w:rPr>
      </w:pPr>
    </w:p>
    <w:p w14:paraId="7D0670E2" w14:textId="77777777" w:rsidR="00F76663" w:rsidRPr="002B79A5" w:rsidRDefault="00F76663" w:rsidP="00F76663">
      <w:pPr>
        <w:pStyle w:val="Heading3"/>
        <w:spacing w:line="240" w:lineRule="auto"/>
        <w:ind w:firstLine="567"/>
        <w:jc w:val="right"/>
        <w:rPr>
          <w:rFonts w:ascii="Sylfaen" w:hAnsi="Sylfaen" w:cs="Sylfaen"/>
          <w:b/>
          <w:i w:val="0"/>
          <w:sz w:val="22"/>
          <w:szCs w:val="22"/>
          <w:lang w:val="hy-AM"/>
        </w:rPr>
      </w:pPr>
    </w:p>
    <w:p w14:paraId="7B25792C" w14:textId="77777777" w:rsidR="00F76663" w:rsidRPr="002B79A5" w:rsidRDefault="00F76663" w:rsidP="00F76663">
      <w:pPr>
        <w:pStyle w:val="Heading3"/>
        <w:spacing w:line="240" w:lineRule="auto"/>
        <w:ind w:firstLine="567"/>
        <w:jc w:val="right"/>
        <w:rPr>
          <w:rFonts w:ascii="Sylfaen" w:hAnsi="Sylfaen" w:cs="Arial"/>
          <w:b/>
          <w:i w:val="0"/>
          <w:sz w:val="22"/>
          <w:szCs w:val="22"/>
          <w:lang w:val="hy-AM"/>
        </w:rPr>
      </w:pPr>
      <w:r w:rsidRPr="00DC301B">
        <w:rPr>
          <w:rFonts w:ascii="Sylfaen" w:hAnsi="Sylfaen" w:cs="Sylfaen"/>
          <w:b/>
          <w:i w:val="0"/>
          <w:sz w:val="22"/>
          <w:szCs w:val="22"/>
          <w:lang w:val="hy-AM"/>
        </w:rPr>
        <w:t xml:space="preserve">Приложение </w:t>
      </w:r>
      <w:r w:rsidRPr="00DC301B">
        <w:rPr>
          <w:rFonts w:ascii="Sylfaen" w:hAnsi="Sylfaen" w:cs="Arial"/>
          <w:b/>
          <w:i w:val="0"/>
          <w:sz w:val="22"/>
          <w:szCs w:val="22"/>
          <w:lang w:val="hy-AM"/>
        </w:rPr>
        <w:t>1.2</w:t>
      </w:r>
    </w:p>
    <w:p w14:paraId="67A67C8D" w14:textId="77777777" w:rsidR="00F76663" w:rsidRPr="00DC301B" w:rsidRDefault="00F76663" w:rsidP="00F76663">
      <w:pPr>
        <w:pStyle w:val="BodyTextIndent3"/>
        <w:spacing w:line="240" w:lineRule="auto"/>
        <w:jc w:val="right"/>
        <w:rPr>
          <w:rFonts w:ascii="Sylfaen" w:hAnsi="Sylfaen" w:cs="Arial"/>
          <w:b/>
          <w:sz w:val="22"/>
          <w:szCs w:val="22"/>
          <w:lang w:val="hy-AM"/>
        </w:rPr>
      </w:pPr>
      <w:r w:rsidRPr="00DC301B">
        <w:rPr>
          <w:rFonts w:ascii="Sylfaen" w:hAnsi="Sylfaen" w:cs="Sylfaen"/>
          <w:b/>
          <w:sz w:val="22"/>
          <w:szCs w:val="22"/>
          <w:lang w:val="hy-AM"/>
        </w:rPr>
        <w:t xml:space="preserve">Код: </w:t>
      </w:r>
      <w:r w:rsidR="007F342B" w:rsidRPr="00884299">
        <w:rPr>
          <w:rFonts w:ascii="Sylfaen" w:hAnsi="Sylfaen" w:cs="Sylfaen"/>
          <w:b/>
          <w:sz w:val="22"/>
          <w:szCs w:val="22"/>
          <w:lang w:val="es-ES"/>
        </w:rPr>
        <w:t>ԳՀ-ՀԲՄԽԾՁԲ-2025/03</w:t>
      </w:r>
    </w:p>
    <w:p w14:paraId="790518E4" w14:textId="77777777" w:rsidR="00F76663" w:rsidRPr="00DC301B" w:rsidRDefault="00F76663" w:rsidP="00F76663">
      <w:pPr>
        <w:pStyle w:val="BodyTextIndent3"/>
        <w:spacing w:line="240" w:lineRule="auto"/>
        <w:jc w:val="right"/>
        <w:rPr>
          <w:rFonts w:ascii="Sylfaen" w:hAnsi="Sylfaen" w:cs="Arial"/>
          <w:b/>
          <w:sz w:val="22"/>
          <w:szCs w:val="22"/>
          <w:lang w:val="hy-AM"/>
        </w:rPr>
      </w:pPr>
      <w:r w:rsidRPr="00DC301B">
        <w:rPr>
          <w:rFonts w:ascii="Sylfaen" w:hAnsi="Sylfaen" w:cs="Sylfaen"/>
          <w:b/>
          <w:sz w:val="22"/>
          <w:szCs w:val="22"/>
          <w:lang w:val="hy-AM"/>
        </w:rPr>
        <w:t>срочный открытый тендер</w:t>
      </w:r>
    </w:p>
    <w:p w14:paraId="5398E3B4"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p>
    <w:p w14:paraId="2B645A6A"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p>
    <w:p w14:paraId="43ED6F2C" w14:textId="77777777" w:rsidR="00F76663" w:rsidRPr="00DC301B" w:rsidRDefault="00F76663" w:rsidP="00F76663">
      <w:pPr>
        <w:ind w:left="-66"/>
        <w:jc w:val="center"/>
        <w:rPr>
          <w:rFonts w:ascii="Sylfaen" w:hAnsi="Sylfaen"/>
          <w:b/>
          <w:lang w:val="hy-AM"/>
        </w:rPr>
      </w:pPr>
      <w:r w:rsidRPr="00DC301B">
        <w:rPr>
          <w:rFonts w:ascii="Sylfaen" w:hAnsi="Sylfaen"/>
          <w:b/>
          <w:lang w:val="hy-AM"/>
        </w:rPr>
        <w:t>ИНФОРМАЦИЯ</w:t>
      </w:r>
    </w:p>
    <w:p w14:paraId="06CEBC96" w14:textId="77777777" w:rsidR="00F76663" w:rsidRPr="00DC301B" w:rsidRDefault="00F76663" w:rsidP="00F76663">
      <w:pPr>
        <w:ind w:left="-66"/>
        <w:jc w:val="center"/>
        <w:rPr>
          <w:rFonts w:ascii="Sylfaen" w:hAnsi="Sylfaen"/>
          <w:b/>
          <w:lang w:val="hy-AM"/>
        </w:rPr>
      </w:pPr>
      <w:r w:rsidRPr="00DC301B">
        <w:rPr>
          <w:rFonts w:ascii="Sylfaen" w:hAnsi="Sylfaen"/>
          <w:b/>
          <w:lang w:val="hy-AM"/>
        </w:rPr>
        <w:t>об основном составе персонала, предлагаемого для исполнения заключаемого договора</w:t>
      </w:r>
    </w:p>
    <w:p w14:paraId="4425728D" w14:textId="77777777" w:rsidR="00F76663" w:rsidRPr="00DC301B" w:rsidRDefault="00F76663" w:rsidP="00F76663">
      <w:pPr>
        <w:ind w:left="-66"/>
        <w:jc w:val="center"/>
        <w:rPr>
          <w:rFonts w:ascii="Sylfaen" w:hAnsi="Sylfaen"/>
          <w:b/>
          <w:lang w:val="hy-AM"/>
        </w:rPr>
      </w:pPr>
    </w:p>
    <w:p w14:paraId="6BA85D91" w14:textId="77777777" w:rsidR="00F76663" w:rsidRPr="00DC301B" w:rsidRDefault="00F76663" w:rsidP="00F76663">
      <w:pPr>
        <w:ind w:left="-66"/>
        <w:jc w:val="center"/>
        <w:rPr>
          <w:rFonts w:ascii="Sylfaen" w:hAnsi="Sylfaen" w:cs="Sylfaen"/>
          <w:b/>
          <w:lang w:val="hy-AM"/>
        </w:rPr>
      </w:pPr>
      <w:r w:rsidRPr="00DC301B">
        <w:rPr>
          <w:rFonts w:ascii="Sylfaen" w:hAnsi="Sylfaen" w:cs="Sylfaen"/>
          <w:b/>
          <w:lang w:val="hy-AM"/>
        </w:rPr>
        <w:t>О</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F76663" w:rsidRPr="00DC301B" w14:paraId="41CC60A3" w14:textId="77777777" w:rsidTr="007C055B">
        <w:trPr>
          <w:cantSplit/>
        </w:trPr>
        <w:tc>
          <w:tcPr>
            <w:tcW w:w="558" w:type="dxa"/>
            <w:vMerge w:val="restart"/>
            <w:vAlign w:val="center"/>
          </w:tcPr>
          <w:p w14:paraId="351A756B" w14:textId="77777777" w:rsidR="00F76663" w:rsidRPr="00DC301B" w:rsidRDefault="00F76663" w:rsidP="007C055B">
            <w:pPr>
              <w:jc w:val="center"/>
              <w:rPr>
                <w:rFonts w:ascii="Sylfaen" w:hAnsi="Sylfaen"/>
                <w:lang w:val="hy-AM"/>
              </w:rPr>
            </w:pPr>
            <w:r w:rsidRPr="00DC301B">
              <w:rPr>
                <w:rFonts w:ascii="Sylfaen" w:hAnsi="Sylfaen"/>
                <w:b/>
                <w:bCs/>
                <w:lang w:val="es-ES"/>
              </w:rPr>
              <w:t>ч/ч</w:t>
            </w:r>
            <w:r w:rsidRPr="00DC301B">
              <w:rPr>
                <w:rFonts w:ascii="Sylfaen" w:hAnsi="Sylfaen"/>
                <w:lang w:val="hy-AM"/>
              </w:rPr>
              <w:t xml:space="preserve"> </w:t>
            </w:r>
          </w:p>
        </w:tc>
        <w:tc>
          <w:tcPr>
            <w:tcW w:w="9360" w:type="dxa"/>
            <w:gridSpan w:val="5"/>
            <w:vAlign w:val="center"/>
          </w:tcPr>
          <w:p w14:paraId="5317595F" w14:textId="77777777" w:rsidR="00F76663" w:rsidRPr="00DC301B" w:rsidRDefault="00F76663" w:rsidP="007C055B">
            <w:pPr>
              <w:jc w:val="center"/>
              <w:rPr>
                <w:rFonts w:ascii="Sylfaen" w:hAnsi="Sylfaen"/>
                <w:b/>
                <w:bCs/>
                <w:lang w:val="es-ES"/>
              </w:rPr>
            </w:pPr>
            <w:proofErr w:type="spellStart"/>
            <w:r w:rsidRPr="00DC301B">
              <w:rPr>
                <w:rFonts w:ascii="Sylfaen" w:hAnsi="Sylfaen"/>
                <w:b/>
                <w:bCs/>
                <w:lang w:val="es-ES"/>
              </w:rPr>
              <w:t>Базовый</w:t>
            </w:r>
            <w:proofErr w:type="spellEnd"/>
            <w:r w:rsidRPr="00DC301B">
              <w:rPr>
                <w:rFonts w:ascii="Sylfaen" w:hAnsi="Sylfaen"/>
                <w:b/>
                <w:bCs/>
                <w:lang w:val="es-ES"/>
              </w:rPr>
              <w:t xml:space="preserve"> в </w:t>
            </w:r>
            <w:proofErr w:type="spellStart"/>
            <w:r w:rsidRPr="00DC301B">
              <w:rPr>
                <w:rFonts w:ascii="Sylfaen" w:hAnsi="Sylfaen"/>
                <w:b/>
                <w:bCs/>
                <w:lang w:val="es-ES"/>
              </w:rPr>
              <w:t>штате</w:t>
            </w:r>
            <w:proofErr w:type="spellEnd"/>
            <w:r w:rsidRPr="00DC301B">
              <w:rPr>
                <w:rFonts w:ascii="Sylfaen" w:hAnsi="Sylfaen"/>
                <w:b/>
                <w:bCs/>
                <w:lang w:val="es-ES"/>
              </w:rPr>
              <w:t xml:space="preserve"> </w:t>
            </w:r>
            <w:proofErr w:type="spellStart"/>
            <w:r w:rsidRPr="00DC301B">
              <w:rPr>
                <w:rFonts w:ascii="Sylfaen" w:hAnsi="Sylfaen"/>
                <w:b/>
                <w:bCs/>
                <w:lang w:val="es-ES"/>
              </w:rPr>
              <w:t>включено</w:t>
            </w:r>
            <w:proofErr w:type="spellEnd"/>
            <w:r w:rsidRPr="00DC301B">
              <w:rPr>
                <w:rFonts w:ascii="Sylfaen" w:hAnsi="Sylfaen"/>
                <w:b/>
                <w:bCs/>
                <w:lang w:val="es-ES"/>
              </w:rPr>
              <w:t xml:space="preserve"> </w:t>
            </w:r>
            <w:proofErr w:type="spellStart"/>
            <w:r w:rsidRPr="00DC301B">
              <w:rPr>
                <w:rFonts w:ascii="Sylfaen" w:hAnsi="Sylfaen"/>
                <w:b/>
                <w:bCs/>
                <w:lang w:val="es-ES"/>
              </w:rPr>
              <w:t>специалисты</w:t>
            </w:r>
            <w:proofErr w:type="spellEnd"/>
          </w:p>
        </w:tc>
      </w:tr>
      <w:tr w:rsidR="00F76663" w:rsidRPr="00DC301B" w14:paraId="6D2D4E05" w14:textId="77777777" w:rsidTr="007C055B">
        <w:trPr>
          <w:cantSplit/>
          <w:trHeight w:val="301"/>
        </w:trPr>
        <w:tc>
          <w:tcPr>
            <w:tcW w:w="558" w:type="dxa"/>
            <w:vMerge/>
            <w:vAlign w:val="center"/>
          </w:tcPr>
          <w:p w14:paraId="58A41FDC" w14:textId="77777777" w:rsidR="00F76663" w:rsidRPr="00DC301B" w:rsidRDefault="00F76663" w:rsidP="007C055B">
            <w:pPr>
              <w:jc w:val="center"/>
              <w:rPr>
                <w:rFonts w:ascii="Sylfaen" w:hAnsi="Sylfaen"/>
                <w:lang w:val="hy-AM"/>
              </w:rPr>
            </w:pPr>
          </w:p>
        </w:tc>
        <w:tc>
          <w:tcPr>
            <w:tcW w:w="1800" w:type="dxa"/>
            <w:vMerge w:val="restart"/>
            <w:vAlign w:val="center"/>
          </w:tcPr>
          <w:p w14:paraId="2B67222D" w14:textId="77777777" w:rsidR="00F76663" w:rsidRPr="00DC301B" w:rsidRDefault="00F76663" w:rsidP="007C055B">
            <w:pPr>
              <w:jc w:val="center"/>
              <w:rPr>
                <w:rFonts w:ascii="Sylfaen" w:hAnsi="Sylfaen"/>
                <w:b/>
                <w:bCs/>
                <w:lang w:val="es-ES"/>
              </w:rPr>
            </w:pPr>
            <w:proofErr w:type="spellStart"/>
            <w:proofErr w:type="gramStart"/>
            <w:r w:rsidRPr="00DC301B">
              <w:rPr>
                <w:rFonts w:ascii="Sylfaen" w:hAnsi="Sylfaen"/>
                <w:b/>
                <w:bCs/>
                <w:lang w:val="es-ES"/>
              </w:rPr>
              <w:t>имя</w:t>
            </w:r>
            <w:proofErr w:type="spellEnd"/>
            <w:r w:rsidRPr="00DC301B">
              <w:rPr>
                <w:rFonts w:ascii="Sylfaen" w:hAnsi="Sylfaen"/>
                <w:b/>
                <w:bCs/>
                <w:lang w:val="es-ES"/>
              </w:rPr>
              <w:t xml:space="preserve"> ,</w:t>
            </w:r>
            <w:proofErr w:type="gramEnd"/>
            <w:r w:rsidRPr="00DC301B">
              <w:rPr>
                <w:rFonts w:ascii="Sylfaen" w:hAnsi="Sylfaen"/>
                <w:b/>
                <w:bCs/>
                <w:lang w:val="es-ES"/>
              </w:rPr>
              <w:t xml:space="preserve"> </w:t>
            </w:r>
            <w:proofErr w:type="spellStart"/>
            <w:r w:rsidRPr="00DC301B">
              <w:rPr>
                <w:rFonts w:ascii="Sylfaen" w:hAnsi="Sylfaen"/>
                <w:b/>
                <w:bCs/>
                <w:lang w:val="es-ES"/>
              </w:rPr>
              <w:t>фамилия</w:t>
            </w:r>
            <w:proofErr w:type="spellEnd"/>
          </w:p>
        </w:tc>
        <w:tc>
          <w:tcPr>
            <w:tcW w:w="1440" w:type="dxa"/>
            <w:vMerge w:val="restart"/>
            <w:vAlign w:val="center"/>
          </w:tcPr>
          <w:p w14:paraId="2E96D75D" w14:textId="77777777" w:rsidR="00F76663" w:rsidRPr="00DC301B" w:rsidRDefault="00F76663" w:rsidP="007C055B">
            <w:pPr>
              <w:jc w:val="center"/>
              <w:rPr>
                <w:rFonts w:ascii="Sylfaen" w:hAnsi="Sylfaen"/>
                <w:b/>
                <w:bCs/>
                <w:lang w:val="es-ES"/>
              </w:rPr>
            </w:pPr>
            <w:proofErr w:type="spellStart"/>
            <w:r w:rsidRPr="00DC301B">
              <w:rPr>
                <w:rFonts w:ascii="Sylfaen" w:hAnsi="Sylfaen"/>
                <w:b/>
                <w:bCs/>
                <w:lang w:val="es-ES"/>
              </w:rPr>
              <w:t>квалификация</w:t>
            </w:r>
            <w:proofErr w:type="spellEnd"/>
          </w:p>
        </w:tc>
        <w:tc>
          <w:tcPr>
            <w:tcW w:w="4410" w:type="dxa"/>
            <w:gridSpan w:val="2"/>
            <w:vAlign w:val="center"/>
          </w:tcPr>
          <w:p w14:paraId="6BD0DB68" w14:textId="77777777" w:rsidR="00F76663" w:rsidRPr="00DC301B" w:rsidRDefault="00F76663" w:rsidP="007C055B">
            <w:pPr>
              <w:jc w:val="center"/>
              <w:rPr>
                <w:rFonts w:ascii="Sylfaen" w:hAnsi="Sylfaen"/>
                <w:b/>
                <w:bCs/>
                <w:lang w:val="es-ES"/>
              </w:rPr>
            </w:pPr>
            <w:proofErr w:type="spellStart"/>
            <w:r w:rsidRPr="00DC301B">
              <w:rPr>
                <w:rFonts w:ascii="Sylfaen" w:hAnsi="Sylfaen"/>
                <w:b/>
                <w:bCs/>
                <w:lang w:val="es-ES"/>
              </w:rPr>
              <w:t>работающий</w:t>
            </w:r>
            <w:proofErr w:type="spellEnd"/>
            <w:r w:rsidRPr="00DC301B">
              <w:rPr>
                <w:rFonts w:ascii="Sylfaen" w:hAnsi="Sylfaen"/>
                <w:b/>
                <w:bCs/>
                <w:lang w:val="es-ES"/>
              </w:rPr>
              <w:t xml:space="preserve"> </w:t>
            </w:r>
            <w:proofErr w:type="spellStart"/>
            <w:r w:rsidRPr="00DC301B">
              <w:rPr>
                <w:rFonts w:ascii="Sylfaen" w:hAnsi="Sylfaen"/>
                <w:b/>
                <w:bCs/>
                <w:lang w:val="es-ES"/>
              </w:rPr>
              <w:t>опыт</w:t>
            </w:r>
            <w:proofErr w:type="spellEnd"/>
          </w:p>
        </w:tc>
        <w:tc>
          <w:tcPr>
            <w:tcW w:w="1710" w:type="dxa"/>
            <w:vMerge w:val="restart"/>
            <w:vAlign w:val="center"/>
          </w:tcPr>
          <w:p w14:paraId="467E0FB4" w14:textId="77777777" w:rsidR="00F76663" w:rsidRPr="00DC301B" w:rsidRDefault="00F76663" w:rsidP="007C055B">
            <w:pPr>
              <w:jc w:val="center"/>
              <w:rPr>
                <w:rFonts w:ascii="Sylfaen" w:hAnsi="Sylfaen" w:cs="Arial"/>
              </w:rPr>
            </w:pPr>
            <w:proofErr w:type="spellStart"/>
            <w:r w:rsidRPr="00DC301B">
              <w:rPr>
                <w:rFonts w:ascii="Sylfaen" w:hAnsi="Sylfaen"/>
                <w:b/>
                <w:bCs/>
                <w:lang w:val="es-ES"/>
              </w:rPr>
              <w:t>работодатель</w:t>
            </w:r>
            <w:proofErr w:type="spellEnd"/>
            <w:r w:rsidRPr="00DC301B">
              <w:rPr>
                <w:rFonts w:ascii="Sylfaen" w:hAnsi="Sylfaen"/>
                <w:b/>
                <w:bCs/>
                <w:lang w:val="es-ES"/>
              </w:rPr>
              <w:t xml:space="preserve"> </w:t>
            </w:r>
            <w:proofErr w:type="spellStart"/>
            <w:r w:rsidRPr="00DC301B">
              <w:rPr>
                <w:rFonts w:ascii="Sylfaen" w:hAnsi="Sylfaen"/>
                <w:b/>
                <w:bCs/>
                <w:lang w:val="es-ES"/>
              </w:rPr>
              <w:t>имя</w:t>
            </w:r>
            <w:proofErr w:type="spellEnd"/>
          </w:p>
        </w:tc>
      </w:tr>
      <w:tr w:rsidR="00F76663" w:rsidRPr="002B79A5" w14:paraId="5CD23C9E" w14:textId="77777777" w:rsidTr="007C055B">
        <w:trPr>
          <w:cantSplit/>
          <w:trHeight w:val="299"/>
        </w:trPr>
        <w:tc>
          <w:tcPr>
            <w:tcW w:w="558" w:type="dxa"/>
            <w:vMerge/>
            <w:vAlign w:val="center"/>
          </w:tcPr>
          <w:p w14:paraId="7E1709A7" w14:textId="77777777" w:rsidR="00F76663" w:rsidRPr="00DC301B" w:rsidRDefault="00F76663" w:rsidP="007C055B">
            <w:pPr>
              <w:jc w:val="center"/>
              <w:rPr>
                <w:rFonts w:ascii="Sylfaen" w:hAnsi="Sylfaen"/>
                <w:lang w:val="hy-AM"/>
              </w:rPr>
            </w:pPr>
          </w:p>
        </w:tc>
        <w:tc>
          <w:tcPr>
            <w:tcW w:w="1800" w:type="dxa"/>
            <w:vMerge/>
            <w:vAlign w:val="center"/>
          </w:tcPr>
          <w:p w14:paraId="54DA44D3" w14:textId="77777777" w:rsidR="00F76663" w:rsidRPr="00DC301B" w:rsidRDefault="00F76663" w:rsidP="007C055B">
            <w:pPr>
              <w:jc w:val="center"/>
              <w:rPr>
                <w:rFonts w:ascii="Sylfaen" w:hAnsi="Sylfaen"/>
                <w:lang w:val="hy-AM"/>
              </w:rPr>
            </w:pPr>
          </w:p>
        </w:tc>
        <w:tc>
          <w:tcPr>
            <w:tcW w:w="1440" w:type="dxa"/>
            <w:vMerge/>
            <w:vAlign w:val="center"/>
          </w:tcPr>
          <w:p w14:paraId="548F47EA" w14:textId="77777777" w:rsidR="00F76663" w:rsidRPr="00DC301B" w:rsidDel="006B374D" w:rsidRDefault="00F76663" w:rsidP="007C055B">
            <w:pPr>
              <w:jc w:val="center"/>
              <w:rPr>
                <w:rFonts w:ascii="Sylfaen" w:hAnsi="Sylfaen"/>
                <w:b/>
                <w:bCs/>
                <w:lang w:val="es-ES"/>
              </w:rPr>
            </w:pPr>
          </w:p>
        </w:tc>
        <w:tc>
          <w:tcPr>
            <w:tcW w:w="1980" w:type="dxa"/>
            <w:vAlign w:val="center"/>
          </w:tcPr>
          <w:p w14:paraId="17C6C01D" w14:textId="77777777" w:rsidR="00F76663" w:rsidRPr="00DC301B" w:rsidDel="00B57526" w:rsidRDefault="00F76663" w:rsidP="007C055B">
            <w:pPr>
              <w:jc w:val="center"/>
              <w:rPr>
                <w:rFonts w:ascii="Sylfaen" w:hAnsi="Sylfaen"/>
                <w:b/>
                <w:bCs/>
                <w:lang w:val="es-ES"/>
              </w:rPr>
            </w:pPr>
            <w:proofErr w:type="spellStart"/>
            <w:r w:rsidRPr="00DC301B">
              <w:rPr>
                <w:rFonts w:ascii="Sylfaen" w:hAnsi="Sylfaen"/>
                <w:b/>
                <w:bCs/>
                <w:lang w:val="es-ES"/>
              </w:rPr>
              <w:t>период</w:t>
            </w:r>
            <w:proofErr w:type="spellEnd"/>
          </w:p>
        </w:tc>
        <w:tc>
          <w:tcPr>
            <w:tcW w:w="2430" w:type="dxa"/>
            <w:vAlign w:val="center"/>
          </w:tcPr>
          <w:p w14:paraId="3EC4E5C9" w14:textId="77777777" w:rsidR="00F76663" w:rsidRPr="00DC301B" w:rsidDel="00B57526" w:rsidRDefault="00F76663" w:rsidP="007C055B">
            <w:pPr>
              <w:jc w:val="center"/>
              <w:rPr>
                <w:rFonts w:ascii="Sylfaen" w:hAnsi="Sylfaen"/>
                <w:b/>
                <w:bCs/>
                <w:lang w:val="es-ES"/>
              </w:rPr>
            </w:pPr>
            <w:proofErr w:type="spellStart"/>
            <w:r w:rsidRPr="00DC301B">
              <w:rPr>
                <w:rFonts w:ascii="Sylfaen" w:hAnsi="Sylfaen"/>
                <w:b/>
                <w:bCs/>
                <w:lang w:val="es-ES"/>
              </w:rPr>
              <w:t>активность</w:t>
            </w:r>
            <w:proofErr w:type="spellEnd"/>
            <w:r w:rsidRPr="00DC301B">
              <w:rPr>
                <w:rFonts w:ascii="Sylfaen" w:hAnsi="Sylfaen"/>
                <w:b/>
                <w:bCs/>
                <w:lang w:val="es-ES"/>
              </w:rPr>
              <w:t xml:space="preserve"> </w:t>
            </w:r>
            <w:proofErr w:type="spellStart"/>
            <w:r w:rsidRPr="00DC301B">
              <w:rPr>
                <w:rFonts w:ascii="Sylfaen" w:hAnsi="Sylfaen"/>
                <w:b/>
                <w:bCs/>
                <w:lang w:val="es-ES"/>
              </w:rPr>
              <w:t>поле</w:t>
            </w:r>
            <w:proofErr w:type="spellEnd"/>
            <w:r w:rsidRPr="00DC301B">
              <w:rPr>
                <w:rFonts w:ascii="Sylfaen" w:hAnsi="Sylfaen"/>
                <w:b/>
                <w:bCs/>
                <w:lang w:val="es-ES"/>
              </w:rPr>
              <w:t xml:space="preserve"> и </w:t>
            </w:r>
            <w:proofErr w:type="spellStart"/>
            <w:r w:rsidRPr="00DC301B">
              <w:rPr>
                <w:rFonts w:ascii="Sylfaen" w:hAnsi="Sylfaen"/>
                <w:b/>
                <w:bCs/>
                <w:lang w:val="es-ES"/>
              </w:rPr>
              <w:t>проделанная</w:t>
            </w:r>
            <w:proofErr w:type="spellEnd"/>
            <w:r w:rsidRPr="00DC301B">
              <w:rPr>
                <w:rFonts w:ascii="Sylfaen" w:hAnsi="Sylfaen"/>
                <w:b/>
                <w:bCs/>
                <w:lang w:val="es-ES"/>
              </w:rPr>
              <w:t xml:space="preserve"> </w:t>
            </w:r>
            <w:proofErr w:type="spellStart"/>
            <w:r w:rsidRPr="00DC301B">
              <w:rPr>
                <w:rFonts w:ascii="Sylfaen" w:hAnsi="Sylfaen"/>
                <w:b/>
                <w:bCs/>
                <w:lang w:val="es-ES"/>
              </w:rPr>
              <w:t>работа</w:t>
            </w:r>
            <w:proofErr w:type="spellEnd"/>
            <w:r w:rsidRPr="00DC301B">
              <w:rPr>
                <w:rFonts w:ascii="Sylfaen" w:hAnsi="Sylfaen"/>
                <w:b/>
                <w:bCs/>
                <w:lang w:val="es-ES"/>
              </w:rPr>
              <w:t xml:space="preserve"> работа</w:t>
            </w:r>
          </w:p>
        </w:tc>
        <w:tc>
          <w:tcPr>
            <w:tcW w:w="1710" w:type="dxa"/>
            <w:vMerge/>
            <w:vAlign w:val="center"/>
          </w:tcPr>
          <w:p w14:paraId="22B03447" w14:textId="77777777" w:rsidR="00F76663" w:rsidRPr="00DC301B" w:rsidRDefault="00F76663" w:rsidP="007C055B">
            <w:pPr>
              <w:jc w:val="center"/>
              <w:rPr>
                <w:rFonts w:ascii="Sylfaen" w:hAnsi="Sylfaen"/>
                <w:lang w:val="hy-AM"/>
              </w:rPr>
            </w:pPr>
          </w:p>
        </w:tc>
      </w:tr>
      <w:tr w:rsidR="00F76663" w:rsidRPr="002B79A5" w14:paraId="4E137DAE" w14:textId="77777777" w:rsidTr="007C055B">
        <w:trPr>
          <w:cantSplit/>
        </w:trPr>
        <w:tc>
          <w:tcPr>
            <w:tcW w:w="558" w:type="dxa"/>
          </w:tcPr>
          <w:p w14:paraId="086C556A" w14:textId="77777777" w:rsidR="00F76663" w:rsidRPr="00DC301B" w:rsidRDefault="00F76663" w:rsidP="007C055B">
            <w:pPr>
              <w:jc w:val="center"/>
              <w:rPr>
                <w:rFonts w:ascii="Sylfaen" w:hAnsi="Sylfaen"/>
                <w:lang w:val="es-ES"/>
              </w:rPr>
            </w:pPr>
          </w:p>
        </w:tc>
        <w:tc>
          <w:tcPr>
            <w:tcW w:w="1800" w:type="dxa"/>
          </w:tcPr>
          <w:p w14:paraId="3F157915" w14:textId="77777777" w:rsidR="00F76663" w:rsidRPr="00DC301B" w:rsidRDefault="00F76663" w:rsidP="007C055B">
            <w:pPr>
              <w:jc w:val="center"/>
              <w:rPr>
                <w:rFonts w:ascii="Sylfaen" w:hAnsi="Sylfaen"/>
                <w:lang w:val="hy-AM"/>
              </w:rPr>
            </w:pPr>
          </w:p>
        </w:tc>
        <w:tc>
          <w:tcPr>
            <w:tcW w:w="1440" w:type="dxa"/>
          </w:tcPr>
          <w:p w14:paraId="35D2EF99" w14:textId="77777777" w:rsidR="00F76663" w:rsidRPr="00DC301B" w:rsidRDefault="00F76663" w:rsidP="007C055B">
            <w:pPr>
              <w:jc w:val="center"/>
              <w:rPr>
                <w:rFonts w:ascii="Sylfaen" w:hAnsi="Sylfaen"/>
                <w:lang w:val="hy-AM"/>
              </w:rPr>
            </w:pPr>
          </w:p>
        </w:tc>
        <w:tc>
          <w:tcPr>
            <w:tcW w:w="1980" w:type="dxa"/>
          </w:tcPr>
          <w:p w14:paraId="783E99AB" w14:textId="77777777" w:rsidR="00F76663" w:rsidRPr="00DC301B" w:rsidRDefault="00F76663" w:rsidP="007C055B">
            <w:pPr>
              <w:jc w:val="center"/>
              <w:rPr>
                <w:rFonts w:ascii="Sylfaen" w:hAnsi="Sylfaen"/>
                <w:lang w:val="hy-AM"/>
              </w:rPr>
            </w:pPr>
          </w:p>
        </w:tc>
        <w:tc>
          <w:tcPr>
            <w:tcW w:w="2430" w:type="dxa"/>
          </w:tcPr>
          <w:p w14:paraId="149A3434" w14:textId="77777777" w:rsidR="00F76663" w:rsidRPr="00DC301B" w:rsidRDefault="00F76663" w:rsidP="007C055B">
            <w:pPr>
              <w:jc w:val="center"/>
              <w:rPr>
                <w:rFonts w:ascii="Sylfaen" w:hAnsi="Sylfaen"/>
                <w:lang w:val="hy-AM"/>
              </w:rPr>
            </w:pPr>
          </w:p>
        </w:tc>
        <w:tc>
          <w:tcPr>
            <w:tcW w:w="1710" w:type="dxa"/>
          </w:tcPr>
          <w:p w14:paraId="7AD164C3" w14:textId="77777777" w:rsidR="00F76663" w:rsidRPr="00DC301B" w:rsidRDefault="00F76663" w:rsidP="007C055B">
            <w:pPr>
              <w:jc w:val="center"/>
              <w:rPr>
                <w:rFonts w:ascii="Sylfaen" w:hAnsi="Sylfaen"/>
                <w:lang w:val="hy-AM"/>
              </w:rPr>
            </w:pPr>
          </w:p>
        </w:tc>
      </w:tr>
      <w:tr w:rsidR="00F76663" w:rsidRPr="002B79A5" w14:paraId="7703AB12" w14:textId="77777777" w:rsidTr="007C055B">
        <w:trPr>
          <w:cantSplit/>
        </w:trPr>
        <w:tc>
          <w:tcPr>
            <w:tcW w:w="558" w:type="dxa"/>
          </w:tcPr>
          <w:p w14:paraId="5CC96B2E" w14:textId="77777777" w:rsidR="00F76663" w:rsidRPr="00DC301B" w:rsidRDefault="00F76663" w:rsidP="007C055B">
            <w:pPr>
              <w:jc w:val="center"/>
              <w:rPr>
                <w:rFonts w:ascii="Sylfaen" w:hAnsi="Sylfaen"/>
                <w:lang w:val="es-ES"/>
              </w:rPr>
            </w:pPr>
          </w:p>
        </w:tc>
        <w:tc>
          <w:tcPr>
            <w:tcW w:w="1800" w:type="dxa"/>
          </w:tcPr>
          <w:p w14:paraId="36219DED" w14:textId="77777777" w:rsidR="00F76663" w:rsidRPr="00DC301B" w:rsidRDefault="00F76663" w:rsidP="007C055B">
            <w:pPr>
              <w:jc w:val="center"/>
              <w:rPr>
                <w:rFonts w:ascii="Sylfaen" w:hAnsi="Sylfaen"/>
                <w:lang w:val="hy-AM"/>
              </w:rPr>
            </w:pPr>
          </w:p>
        </w:tc>
        <w:tc>
          <w:tcPr>
            <w:tcW w:w="1440" w:type="dxa"/>
          </w:tcPr>
          <w:p w14:paraId="42B45B3F" w14:textId="77777777" w:rsidR="00F76663" w:rsidRPr="00DC301B" w:rsidRDefault="00F76663" w:rsidP="007C055B">
            <w:pPr>
              <w:jc w:val="center"/>
              <w:rPr>
                <w:rFonts w:ascii="Sylfaen" w:hAnsi="Sylfaen"/>
                <w:lang w:val="hy-AM"/>
              </w:rPr>
            </w:pPr>
          </w:p>
        </w:tc>
        <w:tc>
          <w:tcPr>
            <w:tcW w:w="1980" w:type="dxa"/>
          </w:tcPr>
          <w:p w14:paraId="1C1D6B09" w14:textId="77777777" w:rsidR="00F76663" w:rsidRPr="00DC301B" w:rsidRDefault="00F76663" w:rsidP="007C055B">
            <w:pPr>
              <w:jc w:val="center"/>
              <w:rPr>
                <w:rFonts w:ascii="Sylfaen" w:hAnsi="Sylfaen"/>
                <w:lang w:val="hy-AM"/>
              </w:rPr>
            </w:pPr>
          </w:p>
        </w:tc>
        <w:tc>
          <w:tcPr>
            <w:tcW w:w="2430" w:type="dxa"/>
          </w:tcPr>
          <w:p w14:paraId="2FA0085F" w14:textId="77777777" w:rsidR="00F76663" w:rsidRPr="00DC301B" w:rsidRDefault="00F76663" w:rsidP="007C055B">
            <w:pPr>
              <w:jc w:val="center"/>
              <w:rPr>
                <w:rFonts w:ascii="Sylfaen" w:hAnsi="Sylfaen"/>
                <w:lang w:val="hy-AM"/>
              </w:rPr>
            </w:pPr>
          </w:p>
        </w:tc>
        <w:tc>
          <w:tcPr>
            <w:tcW w:w="1710" w:type="dxa"/>
          </w:tcPr>
          <w:p w14:paraId="296DDEA8" w14:textId="77777777" w:rsidR="00F76663" w:rsidRPr="00DC301B" w:rsidRDefault="00F76663" w:rsidP="007C055B">
            <w:pPr>
              <w:jc w:val="center"/>
              <w:rPr>
                <w:rFonts w:ascii="Sylfaen" w:hAnsi="Sylfaen"/>
                <w:lang w:val="hy-AM"/>
              </w:rPr>
            </w:pPr>
          </w:p>
        </w:tc>
      </w:tr>
      <w:tr w:rsidR="00F76663" w:rsidRPr="002B79A5" w14:paraId="5C9DF68B" w14:textId="77777777" w:rsidTr="007C055B">
        <w:trPr>
          <w:cantSplit/>
        </w:trPr>
        <w:tc>
          <w:tcPr>
            <w:tcW w:w="558" w:type="dxa"/>
          </w:tcPr>
          <w:p w14:paraId="62C6BBC9" w14:textId="77777777" w:rsidR="00F76663" w:rsidRPr="00DC301B" w:rsidRDefault="00F76663" w:rsidP="007C055B">
            <w:pPr>
              <w:jc w:val="center"/>
              <w:rPr>
                <w:rFonts w:ascii="Sylfaen" w:hAnsi="Sylfaen"/>
                <w:lang w:val="es-ES"/>
              </w:rPr>
            </w:pPr>
          </w:p>
        </w:tc>
        <w:tc>
          <w:tcPr>
            <w:tcW w:w="1800" w:type="dxa"/>
          </w:tcPr>
          <w:p w14:paraId="7D1EFD96" w14:textId="77777777" w:rsidR="00F76663" w:rsidRPr="00DC301B" w:rsidRDefault="00F76663" w:rsidP="007C055B">
            <w:pPr>
              <w:jc w:val="center"/>
              <w:rPr>
                <w:rFonts w:ascii="Sylfaen" w:hAnsi="Sylfaen"/>
                <w:lang w:val="hy-AM"/>
              </w:rPr>
            </w:pPr>
          </w:p>
        </w:tc>
        <w:tc>
          <w:tcPr>
            <w:tcW w:w="1440" w:type="dxa"/>
          </w:tcPr>
          <w:p w14:paraId="28F34F17" w14:textId="77777777" w:rsidR="00F76663" w:rsidRPr="00DC301B" w:rsidRDefault="00F76663" w:rsidP="007C055B">
            <w:pPr>
              <w:jc w:val="center"/>
              <w:rPr>
                <w:rFonts w:ascii="Sylfaen" w:hAnsi="Sylfaen"/>
                <w:lang w:val="hy-AM"/>
              </w:rPr>
            </w:pPr>
          </w:p>
        </w:tc>
        <w:tc>
          <w:tcPr>
            <w:tcW w:w="1980" w:type="dxa"/>
          </w:tcPr>
          <w:p w14:paraId="192DF8E7" w14:textId="77777777" w:rsidR="00F76663" w:rsidRPr="00DC301B" w:rsidRDefault="00F76663" w:rsidP="007C055B">
            <w:pPr>
              <w:jc w:val="center"/>
              <w:rPr>
                <w:rFonts w:ascii="Sylfaen" w:hAnsi="Sylfaen"/>
                <w:lang w:val="hy-AM"/>
              </w:rPr>
            </w:pPr>
          </w:p>
        </w:tc>
        <w:tc>
          <w:tcPr>
            <w:tcW w:w="2430" w:type="dxa"/>
          </w:tcPr>
          <w:p w14:paraId="13B27DB4" w14:textId="77777777" w:rsidR="00F76663" w:rsidRPr="00DC301B" w:rsidRDefault="00F76663" w:rsidP="007C055B">
            <w:pPr>
              <w:jc w:val="center"/>
              <w:rPr>
                <w:rFonts w:ascii="Sylfaen" w:hAnsi="Sylfaen"/>
                <w:lang w:val="hy-AM"/>
              </w:rPr>
            </w:pPr>
          </w:p>
        </w:tc>
        <w:tc>
          <w:tcPr>
            <w:tcW w:w="1710" w:type="dxa"/>
          </w:tcPr>
          <w:p w14:paraId="418D1651" w14:textId="77777777" w:rsidR="00F76663" w:rsidRPr="00DC301B" w:rsidRDefault="00F76663" w:rsidP="007C055B">
            <w:pPr>
              <w:jc w:val="center"/>
              <w:rPr>
                <w:rFonts w:ascii="Sylfaen" w:hAnsi="Sylfaen"/>
                <w:lang w:val="hy-AM"/>
              </w:rPr>
            </w:pPr>
          </w:p>
        </w:tc>
      </w:tr>
    </w:tbl>
    <w:p w14:paraId="33081986" w14:textId="77777777" w:rsidR="00F76663" w:rsidRPr="00DC301B" w:rsidRDefault="00F76663" w:rsidP="00F76663">
      <w:pPr>
        <w:tabs>
          <w:tab w:val="left" w:pos="1134"/>
        </w:tabs>
        <w:ind w:firstLine="720"/>
        <w:jc w:val="both"/>
        <w:rPr>
          <w:rFonts w:ascii="Sylfaen" w:hAnsi="Sylfaen"/>
          <w:lang w:val="es-ES"/>
        </w:rPr>
      </w:pPr>
    </w:p>
    <w:p w14:paraId="58C7FA27" w14:textId="77777777" w:rsidR="00F76663" w:rsidRPr="00DC301B" w:rsidRDefault="00F76663" w:rsidP="00F76663">
      <w:pPr>
        <w:tabs>
          <w:tab w:val="left" w:pos="1134"/>
        </w:tabs>
        <w:ind w:firstLine="720"/>
        <w:jc w:val="both"/>
        <w:rPr>
          <w:rFonts w:ascii="Sylfaen" w:hAnsi="Sylfaen"/>
          <w:lang w:val="es-ES"/>
        </w:rPr>
      </w:pPr>
    </w:p>
    <w:p w14:paraId="0AD48728" w14:textId="77777777" w:rsidR="00F76663" w:rsidRPr="00DC301B" w:rsidRDefault="00F76663" w:rsidP="00F76663">
      <w:pPr>
        <w:tabs>
          <w:tab w:val="left" w:pos="1134"/>
        </w:tabs>
        <w:ind w:firstLine="720"/>
        <w:jc w:val="both"/>
        <w:rPr>
          <w:rFonts w:ascii="Sylfaen" w:hAnsi="Sylfaen"/>
          <w:i/>
          <w:lang w:val="es-ES"/>
        </w:rPr>
      </w:pPr>
    </w:p>
    <w:p w14:paraId="1651CCF8" w14:textId="77777777" w:rsidR="00F76663" w:rsidRPr="00DC301B" w:rsidRDefault="00F76663" w:rsidP="00F76663">
      <w:pPr>
        <w:tabs>
          <w:tab w:val="left" w:pos="1134"/>
        </w:tabs>
        <w:ind w:firstLine="720"/>
        <w:jc w:val="both"/>
        <w:rPr>
          <w:rFonts w:ascii="Sylfaen" w:hAnsi="Sylfaen"/>
          <w:lang w:val="es-ES"/>
        </w:rPr>
      </w:pPr>
    </w:p>
    <w:p w14:paraId="5B310BDA" w14:textId="77777777" w:rsidR="00F76663" w:rsidRPr="00DC301B" w:rsidRDefault="00F76663" w:rsidP="00F76663">
      <w:pPr>
        <w:jc w:val="both"/>
        <w:rPr>
          <w:rFonts w:ascii="Sylfaen" w:hAnsi="Sylfaen" w:cs="Arial"/>
          <w:lang w:val="es-ES"/>
        </w:rPr>
      </w:pPr>
    </w:p>
    <w:p w14:paraId="03A08829" w14:textId="77777777" w:rsidR="00F76663" w:rsidRDefault="00F76663" w:rsidP="00F76663">
      <w:pPr>
        <w:jc w:val="both"/>
        <w:rPr>
          <w:rFonts w:ascii="Sylfaen" w:hAnsi="Sylfaen" w:cs="Arial"/>
          <w:lang w:val="es-ES"/>
        </w:rPr>
      </w:pPr>
      <w:r w:rsidRPr="00DC301B">
        <w:rPr>
          <w:rFonts w:ascii="Sylfaen" w:hAnsi="Sylfaen" w:cs="Arial"/>
          <w:lang w:val="es-ES"/>
        </w:rPr>
        <w:tab/>
      </w:r>
    </w:p>
    <w:p w14:paraId="409437D4" w14:textId="77777777" w:rsidR="00F76663" w:rsidRDefault="00F76663" w:rsidP="00F76663">
      <w:pPr>
        <w:jc w:val="both"/>
        <w:rPr>
          <w:rFonts w:ascii="Sylfaen" w:hAnsi="Sylfaen" w:cs="Arial"/>
          <w:lang w:val="es-ES"/>
        </w:rPr>
      </w:pPr>
    </w:p>
    <w:p w14:paraId="112E9CEE" w14:textId="77777777" w:rsidR="00F76663" w:rsidRDefault="00F76663" w:rsidP="00F76663">
      <w:pPr>
        <w:jc w:val="both"/>
        <w:rPr>
          <w:rFonts w:ascii="Sylfaen" w:hAnsi="Sylfaen" w:cs="Arial"/>
          <w:lang w:val="es-ES"/>
        </w:rPr>
      </w:pPr>
    </w:p>
    <w:p w14:paraId="444712EE" w14:textId="77777777" w:rsidR="00F76663" w:rsidRDefault="00F76663" w:rsidP="00F76663">
      <w:pPr>
        <w:jc w:val="both"/>
        <w:rPr>
          <w:rFonts w:ascii="Sylfaen" w:hAnsi="Sylfaen" w:cs="Arial"/>
          <w:lang w:val="es-ES"/>
        </w:rPr>
      </w:pPr>
    </w:p>
    <w:p w14:paraId="75ADFE56" w14:textId="77777777" w:rsidR="00F76663" w:rsidRDefault="00F76663" w:rsidP="00F76663">
      <w:pPr>
        <w:jc w:val="both"/>
        <w:rPr>
          <w:rFonts w:ascii="Sylfaen" w:hAnsi="Sylfaen" w:cs="Arial"/>
          <w:lang w:val="es-ES"/>
        </w:rPr>
      </w:pPr>
    </w:p>
    <w:p w14:paraId="2F032D31" w14:textId="77777777" w:rsidR="00F76663" w:rsidRDefault="00F76663" w:rsidP="00F76663">
      <w:pPr>
        <w:jc w:val="both"/>
        <w:rPr>
          <w:rFonts w:ascii="Sylfaen" w:hAnsi="Sylfaen" w:cs="Arial"/>
          <w:lang w:val="es-ES"/>
        </w:rPr>
      </w:pPr>
    </w:p>
    <w:p w14:paraId="27E985B2" w14:textId="77777777" w:rsidR="00F76663" w:rsidRPr="00DC301B" w:rsidRDefault="00F76663" w:rsidP="00F76663">
      <w:pPr>
        <w:jc w:val="both"/>
        <w:rPr>
          <w:rFonts w:ascii="Sylfaen" w:hAnsi="Sylfaen" w:cs="Arial"/>
          <w:lang w:val="es-ES"/>
        </w:rPr>
      </w:pPr>
      <w:proofErr w:type="spellStart"/>
      <w:r w:rsidRPr="00DC301B">
        <w:rPr>
          <w:rFonts w:ascii="Sylfaen" w:hAnsi="Sylfaen" w:cs="Arial"/>
          <w:lang w:val="es-ES"/>
        </w:rPr>
        <w:t>Прикрепил</w:t>
      </w:r>
      <w:proofErr w:type="spellEnd"/>
      <w:r w:rsidRPr="00DC301B">
        <w:rPr>
          <w:rFonts w:ascii="Sylfaen" w:hAnsi="Sylfaen" w:cs="Arial"/>
          <w:lang w:val="es-ES"/>
        </w:rPr>
        <w:t xml:space="preserve"> </w:t>
      </w:r>
      <w:proofErr w:type="spellStart"/>
      <w:r w:rsidRPr="00DC301B">
        <w:rPr>
          <w:rFonts w:ascii="Sylfaen" w:hAnsi="Sylfaen" w:cs="Arial"/>
          <w:lang w:val="es-ES"/>
        </w:rPr>
        <w:t>представлено</w:t>
      </w:r>
      <w:proofErr w:type="spellEnd"/>
      <w:r w:rsidRPr="00DC301B">
        <w:rPr>
          <w:rFonts w:ascii="Sylfaen" w:hAnsi="Sylfaen" w:cs="Arial"/>
          <w:lang w:val="es-ES"/>
        </w:rPr>
        <w:t xml:space="preserve"> </w:t>
      </w:r>
      <w:proofErr w:type="spellStart"/>
      <w:r w:rsidRPr="00DC301B">
        <w:rPr>
          <w:rFonts w:ascii="Sylfaen" w:hAnsi="Sylfaen" w:cs="Arial"/>
          <w:lang w:val="es-ES"/>
        </w:rPr>
        <w:t>настоящим</w:t>
      </w:r>
      <w:proofErr w:type="spellEnd"/>
      <w:r w:rsidRPr="00DC301B">
        <w:rPr>
          <w:lang w:val="es-ES"/>
        </w:rPr>
        <w:t>​</w:t>
      </w:r>
      <w:r w:rsidRPr="00DC301B">
        <w:rPr>
          <w:rFonts w:ascii="Sylfaen" w:hAnsi="Sylfaen" w:cs="Sylfaen"/>
          <w:lang w:val="es-ES"/>
        </w:rPr>
        <w:t xml:space="preserve"> </w:t>
      </w:r>
      <w:proofErr w:type="spellStart"/>
      <w:r w:rsidRPr="00DC301B">
        <w:rPr>
          <w:rFonts w:ascii="Sylfaen" w:hAnsi="Sylfaen" w:cs="Sylfaen"/>
          <w:lang w:val="es-ES"/>
        </w:rPr>
        <w:t>информация</w:t>
      </w:r>
      <w:proofErr w:type="spellEnd"/>
      <w:r w:rsidRPr="00DC301B">
        <w:rPr>
          <w:rFonts w:ascii="Sylfaen" w:hAnsi="Sylfaen" w:cs="Sylfaen"/>
          <w:lang w:val="es-ES"/>
        </w:rPr>
        <w:t xml:space="preserve"> в </w:t>
      </w:r>
      <w:proofErr w:type="spellStart"/>
      <w:r w:rsidRPr="00DC301B">
        <w:rPr>
          <w:rFonts w:ascii="Sylfaen" w:hAnsi="Sylfaen" w:cs="Sylfaen"/>
          <w:lang w:val="es-ES"/>
        </w:rPr>
        <w:t>упомянул</w:t>
      </w:r>
      <w:proofErr w:type="spellEnd"/>
      <w:r w:rsidRPr="00DC301B">
        <w:rPr>
          <w:rFonts w:ascii="Sylfaen" w:hAnsi="Sylfaen" w:cs="Sylfaen"/>
          <w:lang w:val="es-ES"/>
        </w:rPr>
        <w:t xml:space="preserve"> </w:t>
      </w:r>
      <w:proofErr w:type="spellStart"/>
      <w:r w:rsidRPr="00DC301B">
        <w:rPr>
          <w:rFonts w:ascii="Sylfaen" w:hAnsi="Sylfaen" w:cs="Sylfaen"/>
          <w:lang w:val="es-ES"/>
        </w:rPr>
        <w:t>специалисты</w:t>
      </w:r>
      <w:proofErr w:type="spellEnd"/>
      <w:r w:rsidRPr="00DC301B">
        <w:rPr>
          <w:rFonts w:ascii="Sylfaen" w:hAnsi="Sylfaen" w:cs="Sylfaen"/>
          <w:lang w:val="es-ES"/>
        </w:rPr>
        <w:t xml:space="preserve"> </w:t>
      </w:r>
      <w:proofErr w:type="spellStart"/>
      <w:r w:rsidRPr="00DC301B">
        <w:rPr>
          <w:rFonts w:ascii="Sylfaen" w:hAnsi="Sylfaen" w:cs="Sylfaen"/>
          <w:lang w:val="es-ES"/>
        </w:rPr>
        <w:t>подтвержденный</w:t>
      </w:r>
      <w:proofErr w:type="spellEnd"/>
      <w:r w:rsidRPr="00DC301B">
        <w:rPr>
          <w:rFonts w:ascii="Sylfaen" w:hAnsi="Sylfaen" w:cs="Sylfaen"/>
          <w:lang w:val="es-ES"/>
        </w:rPr>
        <w:t xml:space="preserve"> </w:t>
      </w:r>
      <w:proofErr w:type="spellStart"/>
      <w:r w:rsidRPr="00DC301B">
        <w:rPr>
          <w:rFonts w:ascii="Sylfaen" w:hAnsi="Sylfaen" w:cs="Sylfaen"/>
          <w:lang w:val="es-ES"/>
        </w:rPr>
        <w:t>написано</w:t>
      </w:r>
      <w:proofErr w:type="spellEnd"/>
      <w:r w:rsidRPr="00DC301B">
        <w:rPr>
          <w:rFonts w:ascii="Sylfaen" w:hAnsi="Sylfaen" w:cs="Sylfaen"/>
          <w:lang w:val="es-ES"/>
        </w:rPr>
        <w:t xml:space="preserve"> </w:t>
      </w:r>
      <w:proofErr w:type="spellStart"/>
      <w:proofErr w:type="gramStart"/>
      <w:r w:rsidRPr="00DC301B">
        <w:rPr>
          <w:rFonts w:ascii="Sylfaen" w:hAnsi="Sylfaen" w:cs="Sylfaen"/>
          <w:lang w:val="es-ES"/>
        </w:rPr>
        <w:t>соглашения</w:t>
      </w:r>
      <w:proofErr w:type="spellEnd"/>
      <w:r w:rsidRPr="00DC301B">
        <w:rPr>
          <w:rFonts w:ascii="Sylfaen" w:hAnsi="Sylfaen" w:cs="Sylfaen"/>
          <w:lang w:val="es-ES"/>
        </w:rPr>
        <w:t xml:space="preserve"> ,</w:t>
      </w:r>
      <w:proofErr w:type="gramEnd"/>
      <w:r w:rsidRPr="00DC301B">
        <w:rPr>
          <w:rFonts w:ascii="Sylfaen" w:hAnsi="Sylfaen" w:cs="Sylfaen"/>
          <w:lang w:val="es-ES"/>
        </w:rPr>
        <w:t xml:space="preserve"> </w:t>
      </w:r>
      <w:proofErr w:type="spellStart"/>
      <w:r w:rsidRPr="00DC301B">
        <w:rPr>
          <w:rFonts w:ascii="Sylfaen" w:hAnsi="Sylfaen" w:cs="Sylfaen"/>
          <w:lang w:val="es-ES"/>
        </w:rPr>
        <w:t>которые</w:t>
      </w:r>
      <w:proofErr w:type="spellEnd"/>
      <w:r w:rsidRPr="00DC301B">
        <w:rPr>
          <w:rFonts w:ascii="Sylfaen" w:hAnsi="Sylfaen" w:cs="Sylfaen"/>
          <w:lang w:val="es-ES"/>
        </w:rPr>
        <w:t xml:space="preserve"> </w:t>
      </w:r>
      <w:proofErr w:type="spellStart"/>
      <w:r w:rsidRPr="00DC301B">
        <w:rPr>
          <w:rFonts w:ascii="Sylfaen" w:hAnsi="Sylfaen" w:cs="Sylfaen"/>
          <w:lang w:val="es-ES"/>
        </w:rPr>
        <w:t>будут</w:t>
      </w:r>
      <w:proofErr w:type="spellEnd"/>
      <w:r w:rsidRPr="00DC301B">
        <w:rPr>
          <w:rFonts w:ascii="Sylfaen" w:hAnsi="Sylfaen" w:cs="Sylfaen"/>
          <w:lang w:val="es-ES"/>
        </w:rPr>
        <w:t xml:space="preserve"> </w:t>
      </w:r>
      <w:proofErr w:type="spellStart"/>
      <w:r w:rsidRPr="00DC301B">
        <w:rPr>
          <w:rFonts w:ascii="Sylfaen" w:hAnsi="Sylfaen" w:cs="Sylfaen"/>
          <w:lang w:val="es-ES"/>
        </w:rPr>
        <w:t>реализованы</w:t>
      </w:r>
      <w:proofErr w:type="spellEnd"/>
      <w:r w:rsidRPr="00DC301B">
        <w:rPr>
          <w:rFonts w:ascii="Sylfaen" w:hAnsi="Sylfaen" w:cs="Sylfaen"/>
          <w:lang w:val="es-ES"/>
        </w:rPr>
        <w:t xml:space="preserve"> в </w:t>
      </w:r>
      <w:proofErr w:type="spellStart"/>
      <w:r w:rsidRPr="00DC301B">
        <w:rPr>
          <w:rFonts w:ascii="Sylfaen" w:hAnsi="Sylfaen" w:cs="Sylfaen"/>
          <w:lang w:val="es-ES"/>
        </w:rPr>
        <w:t>работе</w:t>
      </w:r>
      <w:proofErr w:type="spellEnd"/>
      <w:r w:rsidRPr="00DC301B">
        <w:rPr>
          <w:rFonts w:ascii="Sylfaen" w:hAnsi="Sylfaen" w:cs="Sylfaen"/>
          <w:lang w:val="es-ES"/>
        </w:rPr>
        <w:t xml:space="preserve"> </w:t>
      </w:r>
      <w:proofErr w:type="spellStart"/>
      <w:r w:rsidRPr="00DC301B">
        <w:rPr>
          <w:rFonts w:ascii="Sylfaen" w:hAnsi="Sylfaen" w:cs="Sylfaen"/>
          <w:lang w:val="es-ES"/>
        </w:rPr>
        <w:t>последний</w:t>
      </w:r>
      <w:proofErr w:type="spellEnd"/>
      <w:r w:rsidRPr="00DC301B">
        <w:rPr>
          <w:rFonts w:ascii="Sylfaen" w:hAnsi="Sylfaen" w:cs="Sylfaen"/>
          <w:lang w:val="es-ES"/>
        </w:rPr>
        <w:t xml:space="preserve"> </w:t>
      </w:r>
      <w:proofErr w:type="spellStart"/>
      <w:r w:rsidRPr="00DC301B">
        <w:rPr>
          <w:rFonts w:ascii="Sylfaen" w:hAnsi="Sylfaen" w:cs="Sylfaen"/>
          <w:lang w:val="es-ES"/>
        </w:rPr>
        <w:t>принять</w:t>
      </w:r>
      <w:proofErr w:type="spellEnd"/>
      <w:r w:rsidRPr="00DC301B">
        <w:rPr>
          <w:rFonts w:ascii="Sylfaen" w:hAnsi="Sylfaen" w:cs="Sylfaen"/>
          <w:lang w:val="es-ES"/>
        </w:rPr>
        <w:t xml:space="preserve"> </w:t>
      </w:r>
      <w:proofErr w:type="spellStart"/>
      <w:r w:rsidRPr="00DC301B">
        <w:rPr>
          <w:rFonts w:ascii="Sylfaen" w:hAnsi="Sylfaen" w:cs="Sylfaen"/>
          <w:lang w:val="es-ES"/>
        </w:rPr>
        <w:t>участие</w:t>
      </w:r>
      <w:proofErr w:type="spellEnd"/>
      <w:r w:rsidRPr="00DC301B">
        <w:rPr>
          <w:rFonts w:ascii="Sylfaen" w:hAnsi="Sylfaen" w:cs="Sylfaen"/>
          <w:lang w:val="es-ES"/>
        </w:rPr>
        <w:t xml:space="preserve"> о </w:t>
      </w:r>
      <w:proofErr w:type="spellStart"/>
      <w:proofErr w:type="gramStart"/>
      <w:r w:rsidRPr="00DC301B">
        <w:rPr>
          <w:rFonts w:ascii="Sylfaen" w:hAnsi="Sylfaen" w:cs="Sylfaen"/>
          <w:lang w:val="es-ES"/>
        </w:rPr>
        <w:t>том</w:t>
      </w:r>
      <w:proofErr w:type="spellEnd"/>
      <w:r w:rsidRPr="00DC301B">
        <w:rPr>
          <w:rFonts w:ascii="Sylfaen" w:hAnsi="Sylfaen" w:cs="Sylfaen"/>
          <w:lang w:val="es-ES"/>
        </w:rPr>
        <w:t xml:space="preserve"> ,</w:t>
      </w:r>
      <w:proofErr w:type="gramEnd"/>
      <w:r w:rsidRPr="00DC301B">
        <w:rPr>
          <w:rFonts w:ascii="Sylfaen" w:hAnsi="Sylfaen" w:cs="Sylfaen"/>
          <w:lang w:val="es-ES"/>
        </w:rPr>
        <w:t xml:space="preserve"> </w:t>
      </w:r>
      <w:proofErr w:type="spellStart"/>
      <w:r w:rsidRPr="00DC301B">
        <w:rPr>
          <w:rFonts w:ascii="Sylfaen" w:hAnsi="Sylfaen" w:cs="Sylfaen"/>
          <w:lang w:val="es-ES"/>
        </w:rPr>
        <w:t>как</w:t>
      </w:r>
      <w:proofErr w:type="spellEnd"/>
      <w:r w:rsidRPr="00DC301B">
        <w:rPr>
          <w:rFonts w:ascii="Sylfaen" w:hAnsi="Sylfaen" w:cs="Sylfaen"/>
          <w:lang w:val="es-ES"/>
        </w:rPr>
        <w:t xml:space="preserve"> </w:t>
      </w:r>
      <w:proofErr w:type="spellStart"/>
      <w:r w:rsidRPr="00DC301B">
        <w:rPr>
          <w:rFonts w:ascii="Sylfaen" w:hAnsi="Sylfaen" w:cs="Sylfaen"/>
          <w:lang w:val="es-ES"/>
        </w:rPr>
        <w:t>также</w:t>
      </w:r>
      <w:proofErr w:type="spellEnd"/>
      <w:r w:rsidRPr="00DC301B">
        <w:rPr>
          <w:rFonts w:ascii="Sylfaen" w:hAnsi="Sylfaen" w:cs="Sylfaen"/>
          <w:lang w:val="es-ES"/>
        </w:rPr>
        <w:t xml:space="preserve"> </w:t>
      </w:r>
      <w:proofErr w:type="spellStart"/>
      <w:r w:rsidRPr="00DC301B">
        <w:rPr>
          <w:rFonts w:ascii="Sylfaen" w:hAnsi="Sylfaen" w:cs="Arial"/>
          <w:lang w:val="es-ES"/>
        </w:rPr>
        <w:t>по</w:t>
      </w:r>
      <w:proofErr w:type="spellEnd"/>
      <w:r w:rsidRPr="00DC301B">
        <w:rPr>
          <w:rFonts w:ascii="Sylfaen" w:hAnsi="Sylfaen" w:cs="Arial"/>
          <w:lang w:val="es-ES"/>
        </w:rPr>
        <w:t xml:space="preserve"> </w:t>
      </w:r>
      <w:proofErr w:type="spellStart"/>
      <w:r w:rsidRPr="00DC301B">
        <w:rPr>
          <w:rFonts w:ascii="Sylfaen" w:hAnsi="Sylfaen" w:cs="Arial"/>
          <w:lang w:val="es-ES"/>
        </w:rPr>
        <w:t>приглашению</w:t>
      </w:r>
      <w:proofErr w:type="spellEnd"/>
      <w:r w:rsidRPr="00DC301B">
        <w:rPr>
          <w:rFonts w:ascii="Sylfaen" w:hAnsi="Sylfaen" w:cs="Arial"/>
          <w:lang w:val="es-ES"/>
        </w:rPr>
        <w:t xml:space="preserve"> </w:t>
      </w:r>
      <w:proofErr w:type="spellStart"/>
      <w:r w:rsidRPr="00DC301B">
        <w:rPr>
          <w:rFonts w:ascii="Sylfaen" w:hAnsi="Sylfaen" w:cs="Arial"/>
          <w:lang w:val="es-ES"/>
        </w:rPr>
        <w:t>необходимый</w:t>
      </w:r>
      <w:proofErr w:type="spellEnd"/>
      <w:r w:rsidRPr="00DC301B">
        <w:rPr>
          <w:rFonts w:ascii="Sylfaen" w:hAnsi="Sylfaen" w:cs="Arial"/>
          <w:lang w:val="es-ES"/>
        </w:rPr>
        <w:t xml:space="preserve"> </w:t>
      </w:r>
      <w:proofErr w:type="spellStart"/>
      <w:proofErr w:type="gramStart"/>
      <w:r w:rsidRPr="00DC301B">
        <w:rPr>
          <w:rFonts w:ascii="Sylfaen" w:hAnsi="Sylfaen" w:cs="Arial"/>
          <w:lang w:val="es-ES"/>
        </w:rPr>
        <w:t>документы</w:t>
      </w:r>
      <w:proofErr w:type="spellEnd"/>
      <w:r w:rsidRPr="00DC301B">
        <w:rPr>
          <w:rFonts w:ascii="Sylfaen" w:hAnsi="Sylfaen" w:cs="Arial"/>
          <w:lang w:val="es-ES"/>
        </w:rPr>
        <w:t xml:space="preserve"> .</w:t>
      </w:r>
      <w:proofErr w:type="gramEnd"/>
    </w:p>
    <w:p w14:paraId="44BACFC9" w14:textId="77777777" w:rsidR="00F76663" w:rsidRPr="00DC301B" w:rsidRDefault="00F76663" w:rsidP="00F76663">
      <w:pPr>
        <w:ind w:left="-66"/>
        <w:jc w:val="right"/>
        <w:rPr>
          <w:rFonts w:ascii="Sylfaen" w:hAnsi="Sylfaen"/>
          <w:lang w:val="es-ES"/>
        </w:rPr>
      </w:pPr>
    </w:p>
    <w:p w14:paraId="4DC22EDB" w14:textId="77777777" w:rsidR="00F76663" w:rsidRPr="00DC301B" w:rsidRDefault="00F76663" w:rsidP="00F76663">
      <w:pPr>
        <w:rPr>
          <w:rFonts w:ascii="Sylfaen" w:hAnsi="Sylfaen"/>
          <w:lang w:val="es-ES"/>
        </w:rPr>
      </w:pPr>
    </w:p>
    <w:p w14:paraId="2D8C636C" w14:textId="77777777" w:rsidR="00F76663" w:rsidRPr="00DC301B" w:rsidRDefault="00F76663" w:rsidP="00F76663">
      <w:pPr>
        <w:rPr>
          <w:rFonts w:ascii="Sylfaen" w:hAnsi="Sylfaen"/>
          <w:lang w:val="es-ES"/>
        </w:rPr>
      </w:pPr>
    </w:p>
    <w:p w14:paraId="7DCEF43B" w14:textId="77777777" w:rsidR="00F76663" w:rsidRPr="00DC301B" w:rsidRDefault="00F76663" w:rsidP="00F76663">
      <w:pPr>
        <w:jc w:val="both"/>
        <w:rPr>
          <w:rFonts w:ascii="Sylfaen" w:hAnsi="Sylfaen"/>
          <w:u w:val="single"/>
          <w:lang w:val="es-ES"/>
        </w:rPr>
      </w:pP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lang w:val="es-ES"/>
        </w:rPr>
        <w:tab/>
      </w:r>
      <w:r w:rsidRPr="00DC301B">
        <w:rPr>
          <w:rFonts w:ascii="Sylfaen" w:hAnsi="Sylfaen"/>
          <w:u w:val="single"/>
          <w:lang w:val="es-ES"/>
        </w:rPr>
        <w:tab/>
      </w:r>
      <w:r w:rsidRPr="00DC301B">
        <w:rPr>
          <w:rFonts w:ascii="Sylfaen" w:hAnsi="Sylfaen"/>
          <w:u w:val="single"/>
          <w:lang w:val="es-ES"/>
        </w:rPr>
        <w:tab/>
      </w:r>
      <w:r w:rsidRPr="00DC301B">
        <w:rPr>
          <w:rFonts w:ascii="Sylfaen" w:hAnsi="Sylfaen"/>
          <w:u w:val="single"/>
          <w:lang w:val="es-ES"/>
        </w:rPr>
        <w:tab/>
      </w:r>
    </w:p>
    <w:p w14:paraId="077C7F03" w14:textId="77777777" w:rsidR="00F76663" w:rsidRPr="00DC301B" w:rsidRDefault="00F76663" w:rsidP="00F76663">
      <w:pPr>
        <w:jc w:val="both"/>
        <w:rPr>
          <w:rFonts w:ascii="Sylfaen" w:hAnsi="Sylfaen" w:cs="Sylfaen"/>
          <w:vertAlign w:val="superscript"/>
          <w:lang w:val="hy-AM"/>
        </w:rPr>
      </w:pPr>
      <w:r w:rsidRPr="00DC301B">
        <w:rPr>
          <w:rFonts w:ascii="Sylfaen" w:hAnsi="Sylfaen" w:cs="Sylfaen"/>
          <w:vertAlign w:val="superscript"/>
          <w:lang w:val="es-ES"/>
        </w:rPr>
        <w:t xml:space="preserve">      </w:t>
      </w:r>
      <w:r w:rsidRPr="00DC301B">
        <w:rPr>
          <w:rFonts w:ascii="Sylfaen" w:hAnsi="Sylfaen" w:cs="Sylfaen"/>
          <w:vertAlign w:val="superscript"/>
          <w:lang w:val="hy-AM"/>
        </w:rPr>
        <w:t>имя участника (должность руководителя, имя, фамилия)</w:t>
      </w:r>
      <w:r w:rsidRPr="00DC301B">
        <w:rPr>
          <w:rFonts w:ascii="Sylfaen" w:hAnsi="Sylfaen" w:cs="Sylfaen"/>
          <w:vertAlign w:val="superscript"/>
          <w:lang w:val="es-ES"/>
        </w:rPr>
        <w:t xml:space="preserve">  </w:t>
      </w:r>
      <w:r w:rsidRPr="00DC301B">
        <w:rPr>
          <w:rFonts w:ascii="Sylfaen" w:hAnsi="Sylfaen" w:cs="Sylfaen"/>
          <w:vertAlign w:val="superscript"/>
          <w:lang w:val="es-ES"/>
        </w:rPr>
        <w:tab/>
      </w:r>
      <w:r w:rsidRPr="00DC301B">
        <w:rPr>
          <w:rFonts w:ascii="Sylfaen" w:hAnsi="Sylfaen" w:cs="Sylfaen"/>
          <w:vertAlign w:val="superscript"/>
          <w:lang w:val="es-ES"/>
        </w:rPr>
        <w:tab/>
      </w:r>
      <w:r w:rsidRPr="00DC301B">
        <w:rPr>
          <w:rFonts w:ascii="Sylfaen" w:hAnsi="Sylfaen" w:cs="Sylfaen"/>
          <w:vertAlign w:val="superscript"/>
          <w:lang w:val="es-ES"/>
        </w:rPr>
        <w:tab/>
      </w:r>
      <w:r w:rsidRPr="00DC301B">
        <w:rPr>
          <w:rFonts w:ascii="Sylfaen" w:hAnsi="Sylfaen" w:cs="Sylfaen"/>
          <w:vertAlign w:val="superscript"/>
          <w:lang w:val="es-ES"/>
        </w:rPr>
        <w:tab/>
        <w:t xml:space="preserve">                                                                    </w:t>
      </w:r>
      <w:r w:rsidRPr="00DC301B">
        <w:rPr>
          <w:rFonts w:ascii="Sylfaen" w:hAnsi="Sylfaen" w:cs="Sylfaen"/>
          <w:vertAlign w:val="superscript"/>
          <w:lang w:val="hy-AM"/>
        </w:rPr>
        <w:t>подпись</w:t>
      </w:r>
      <w:r w:rsidRPr="00DC301B">
        <w:rPr>
          <w:rFonts w:ascii="Sylfaen" w:hAnsi="Sylfaen" w:cs="Sylfaen"/>
          <w:vertAlign w:val="superscript"/>
          <w:lang w:val="hy-AM"/>
        </w:rPr>
        <w:tab/>
      </w:r>
    </w:p>
    <w:p w14:paraId="4E214811" w14:textId="77777777" w:rsidR="00F76663" w:rsidRPr="00DC301B" w:rsidRDefault="00F76663" w:rsidP="00F76663">
      <w:pPr>
        <w:jc w:val="right"/>
        <w:rPr>
          <w:rFonts w:ascii="Sylfaen" w:hAnsi="Sylfaen"/>
          <w:lang w:val="hy-AM"/>
        </w:rPr>
      </w:pPr>
      <w:r w:rsidRPr="00DC301B">
        <w:rPr>
          <w:rFonts w:ascii="Sylfaen" w:hAnsi="Sylfaen"/>
          <w:lang w:val="hy-AM"/>
        </w:rPr>
        <w:t xml:space="preserve">    </w:t>
      </w:r>
    </w:p>
    <w:p w14:paraId="6DD693EF"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r w:rsidRPr="00DC301B">
        <w:rPr>
          <w:rFonts w:ascii="Sylfaen" w:hAnsi="Sylfaen" w:cs="Sylfaen"/>
          <w:sz w:val="22"/>
          <w:szCs w:val="22"/>
          <w:lang w:val="hy-AM"/>
        </w:rPr>
        <w:lastRenderedPageBreak/>
        <w:t xml:space="preserve">К. </w:t>
      </w:r>
      <w:r w:rsidRPr="00DC301B">
        <w:rPr>
          <w:rFonts w:ascii="Sylfaen" w:hAnsi="Sylfaen" w:cs="Arial"/>
          <w:sz w:val="22"/>
          <w:szCs w:val="22"/>
          <w:lang w:val="hy-AM"/>
        </w:rPr>
        <w:t>Т.</w:t>
      </w:r>
    </w:p>
    <w:p w14:paraId="5BF616E8"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p>
    <w:p w14:paraId="0AD9AF75"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p>
    <w:p w14:paraId="5C2CC191"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p>
    <w:p w14:paraId="3C0ABC01"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p>
    <w:p w14:paraId="02DB5486" w14:textId="77777777" w:rsidR="00F76663" w:rsidRPr="00DC301B" w:rsidRDefault="00F76663" w:rsidP="00F76663">
      <w:pPr>
        <w:pStyle w:val="Heading3"/>
        <w:spacing w:line="240" w:lineRule="auto"/>
        <w:ind w:firstLine="567"/>
        <w:jc w:val="right"/>
        <w:rPr>
          <w:rFonts w:ascii="Sylfaen" w:hAnsi="Sylfaen" w:cs="Sylfaen"/>
          <w:b/>
          <w:i w:val="0"/>
          <w:sz w:val="22"/>
          <w:szCs w:val="22"/>
          <w:lang w:val="hy-AM"/>
        </w:rPr>
      </w:pPr>
    </w:p>
    <w:p w14:paraId="33464A35" w14:textId="77777777" w:rsidR="00F76663" w:rsidRPr="00DC301B" w:rsidRDefault="00F76663" w:rsidP="00F76663">
      <w:pPr>
        <w:pStyle w:val="FootnoteText"/>
        <w:rPr>
          <w:rFonts w:ascii="Sylfaen" w:hAnsi="Sylfaen"/>
          <w:i/>
          <w:sz w:val="22"/>
          <w:szCs w:val="22"/>
          <w:lang w:val="af-ZA"/>
        </w:rPr>
      </w:pPr>
      <w:r w:rsidRPr="00DC301B">
        <w:rPr>
          <w:rFonts w:ascii="Sylfaen" w:hAnsi="Sylfaen"/>
          <w:i/>
          <w:sz w:val="22"/>
          <w:szCs w:val="22"/>
          <w:lang w:val="hy-AM"/>
        </w:rPr>
        <w:t>*заполнение</w:t>
      </w:r>
      <w:r w:rsidRPr="00DC301B">
        <w:rPr>
          <w:rFonts w:ascii="Sylfaen" w:hAnsi="Sylfaen"/>
          <w:i/>
          <w:sz w:val="22"/>
          <w:szCs w:val="22"/>
          <w:lang w:val="af-ZA"/>
        </w:rPr>
        <w:t xml:space="preserve"> </w:t>
      </w:r>
      <w:r w:rsidRPr="00DC301B">
        <w:rPr>
          <w:rFonts w:ascii="Sylfaen" w:hAnsi="Sylfaen"/>
          <w:i/>
          <w:sz w:val="22"/>
          <w:szCs w:val="22"/>
          <w:lang w:val="hy-AM"/>
        </w:rPr>
        <w:t>является</w:t>
      </w:r>
      <w:r w:rsidRPr="00DC301B">
        <w:rPr>
          <w:rFonts w:ascii="Sylfaen" w:hAnsi="Sylfaen"/>
          <w:i/>
          <w:sz w:val="22"/>
          <w:szCs w:val="22"/>
          <w:lang w:val="af-ZA"/>
        </w:rPr>
        <w:t xml:space="preserve"> </w:t>
      </w:r>
      <w:r w:rsidRPr="00DC301B">
        <w:rPr>
          <w:rFonts w:ascii="Sylfaen" w:hAnsi="Sylfaen"/>
          <w:i/>
          <w:sz w:val="22"/>
          <w:szCs w:val="22"/>
          <w:lang w:val="hy-AM"/>
        </w:rPr>
        <w:t>комиссия</w:t>
      </w:r>
      <w:r w:rsidRPr="00DC301B">
        <w:rPr>
          <w:rFonts w:ascii="Sylfaen" w:hAnsi="Sylfaen"/>
          <w:i/>
          <w:sz w:val="22"/>
          <w:szCs w:val="22"/>
          <w:lang w:val="af-ZA"/>
        </w:rPr>
        <w:t xml:space="preserve"> </w:t>
      </w:r>
      <w:r w:rsidRPr="00DC301B">
        <w:rPr>
          <w:rFonts w:ascii="Sylfaen" w:hAnsi="Sylfaen"/>
          <w:i/>
          <w:sz w:val="22"/>
          <w:szCs w:val="22"/>
          <w:lang w:val="hy-AM"/>
        </w:rPr>
        <w:t>секретарь</w:t>
      </w:r>
      <w:r w:rsidRPr="00DC301B">
        <w:rPr>
          <w:rFonts w:ascii="Sylfaen" w:hAnsi="Sylfaen"/>
          <w:i/>
          <w:sz w:val="22"/>
          <w:szCs w:val="22"/>
          <w:lang w:val="af-ZA"/>
        </w:rPr>
        <w:t xml:space="preserve"> </w:t>
      </w:r>
      <w:r w:rsidRPr="00DC301B">
        <w:rPr>
          <w:rFonts w:ascii="Sylfaen" w:hAnsi="Sylfaen"/>
          <w:i/>
          <w:sz w:val="22"/>
          <w:szCs w:val="22"/>
          <w:lang w:val="hy-AM"/>
        </w:rPr>
        <w:t xml:space="preserve">по : </w:t>
      </w:r>
      <w:proofErr w:type="spellStart"/>
      <w:r w:rsidRPr="00DC301B">
        <w:rPr>
          <w:rFonts w:ascii="Sylfaen" w:hAnsi="Sylfaen"/>
          <w:i/>
          <w:sz w:val="22"/>
          <w:szCs w:val="22"/>
          <w:lang w:val="af-ZA"/>
        </w:rPr>
        <w:t>до</w:t>
      </w:r>
      <w:proofErr w:type="spellEnd"/>
      <w:r w:rsidRPr="00DC301B">
        <w:rPr>
          <w:rFonts w:ascii="Sylfaen" w:hAnsi="Sylfaen"/>
          <w:i/>
          <w:sz w:val="22"/>
          <w:szCs w:val="22"/>
          <w:lang w:val="af-ZA"/>
        </w:rPr>
        <w:t xml:space="preserve"> </w:t>
      </w:r>
      <w:r w:rsidRPr="00DC301B">
        <w:rPr>
          <w:rFonts w:ascii="Sylfaen" w:hAnsi="Sylfaen"/>
          <w:i/>
          <w:sz w:val="22"/>
          <w:szCs w:val="22"/>
          <w:lang w:val="hy-AM"/>
        </w:rPr>
        <w:t>приглашение</w:t>
      </w:r>
      <w:r w:rsidRPr="00DC301B">
        <w:rPr>
          <w:rFonts w:ascii="Sylfaen" w:hAnsi="Sylfaen"/>
          <w:i/>
          <w:sz w:val="22"/>
          <w:szCs w:val="22"/>
          <w:lang w:val="af-ZA"/>
        </w:rPr>
        <w:t xml:space="preserve"> </w:t>
      </w:r>
      <w:r w:rsidRPr="00DC301B">
        <w:rPr>
          <w:rFonts w:ascii="Sylfaen" w:hAnsi="Sylfaen"/>
          <w:i/>
          <w:sz w:val="22"/>
          <w:szCs w:val="22"/>
          <w:lang w:val="hy-AM"/>
        </w:rPr>
        <w:t>информационный бюллетень</w:t>
      </w:r>
      <w:r w:rsidRPr="00DC301B">
        <w:rPr>
          <w:rFonts w:ascii="Sylfaen" w:hAnsi="Sylfaen"/>
          <w:i/>
          <w:sz w:val="22"/>
          <w:szCs w:val="22"/>
          <w:lang w:val="af-ZA"/>
        </w:rPr>
        <w:t xml:space="preserve"> </w:t>
      </w:r>
      <w:r w:rsidRPr="00DC301B">
        <w:rPr>
          <w:rFonts w:ascii="Sylfaen" w:hAnsi="Sylfaen"/>
          <w:i/>
          <w:sz w:val="22"/>
          <w:szCs w:val="22"/>
          <w:lang w:val="hy-AM"/>
        </w:rPr>
        <w:t>издательский.</w:t>
      </w:r>
    </w:p>
    <w:p w14:paraId="2A99AF92" w14:textId="77777777" w:rsidR="00F76663" w:rsidRPr="002B79A5" w:rsidRDefault="00F76663" w:rsidP="00F76663">
      <w:pPr>
        <w:rPr>
          <w:szCs w:val="20"/>
          <w:lang w:val="af-ZA"/>
        </w:rPr>
      </w:pPr>
    </w:p>
    <w:p w14:paraId="64F13620" w14:textId="77777777" w:rsidR="002B66A2" w:rsidRPr="00F76663" w:rsidRDefault="002B66A2" w:rsidP="00F76663">
      <w:pPr>
        <w:pStyle w:val="Heading3"/>
        <w:keepNext w:val="0"/>
        <w:widowControl w:val="0"/>
        <w:spacing w:after="160" w:line="240" w:lineRule="auto"/>
        <w:ind w:firstLine="567"/>
        <w:jc w:val="right"/>
        <w:rPr>
          <w:ins w:id="6" w:author="Inesa Kocharyan" w:date="2025-03-21T20:32:00Z"/>
          <w:rFonts w:ascii="GHEA Grapalat" w:hAnsi="GHEA Grapalat"/>
          <w:b/>
          <w:lang w:val="af-ZA"/>
        </w:rPr>
      </w:pPr>
    </w:p>
    <w:p w14:paraId="14B64B69" w14:textId="77777777" w:rsidR="00652A78" w:rsidRDefault="00652A78" w:rsidP="00652A78">
      <w:pPr>
        <w:jc w:val="right"/>
        <w:rPr>
          <w:rFonts w:ascii="GHEA Grapalat" w:hAnsi="GHEA Grapalat"/>
          <w:b/>
        </w:rPr>
      </w:pPr>
      <w:r>
        <w:rPr>
          <w:rFonts w:ascii="GHEA Grapalat" w:hAnsi="GHEA Grapalat"/>
          <w:b/>
        </w:rPr>
        <w:t>Приложение 1.</w:t>
      </w:r>
      <w:r w:rsidR="00F76663" w:rsidRPr="00DD7A33">
        <w:rPr>
          <w:rFonts w:ascii="GHEA Grapalat" w:hAnsi="GHEA Grapalat"/>
          <w:b/>
        </w:rPr>
        <w:t>3</w:t>
      </w:r>
      <w:r>
        <w:rPr>
          <w:rFonts w:ascii="GHEA Grapalat" w:hAnsi="GHEA Grapalat"/>
          <w:b/>
        </w:rPr>
        <w:t xml:space="preserve">** </w:t>
      </w:r>
    </w:p>
    <w:p w14:paraId="3077B032" w14:textId="77777777" w:rsidR="00652A78" w:rsidRPr="00FA6464" w:rsidRDefault="00652A78" w:rsidP="00652A78">
      <w:pPr>
        <w:jc w:val="right"/>
        <w:rPr>
          <w:rFonts w:ascii="GHEA Grapalat" w:hAnsi="GHEA Grapalat"/>
          <w:b/>
        </w:rPr>
      </w:pPr>
      <w:r w:rsidRPr="001439BD">
        <w:rPr>
          <w:rFonts w:ascii="GHEA Grapalat" w:hAnsi="GHEA Grapalat"/>
          <w:b/>
        </w:rPr>
        <w:t>к Приглашению на открытый конкурс</w:t>
      </w:r>
    </w:p>
    <w:p w14:paraId="7AAF38B7" w14:textId="77777777"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7F342B" w:rsidRPr="00884299">
        <w:rPr>
          <w:rFonts w:ascii="Sylfaen" w:hAnsi="Sylfaen" w:cs="Sylfaen"/>
          <w:b/>
          <w:sz w:val="22"/>
          <w:szCs w:val="22"/>
          <w:lang w:val="es-ES"/>
        </w:rPr>
        <w:t>ԳՀ-ՀԲՄԽԾՁԲ-2025/03</w:t>
      </w:r>
    </w:p>
    <w:p w14:paraId="2F1FBA6B" w14:textId="77777777" w:rsidR="00123294" w:rsidRDefault="00123294" w:rsidP="00B46D58">
      <w:pPr>
        <w:rPr>
          <w:rFonts w:ascii="GHEA Grapalat" w:hAnsi="GHEA Grapalat"/>
          <w:b/>
        </w:rPr>
      </w:pPr>
    </w:p>
    <w:p w14:paraId="6F3F70F6" w14:textId="77777777" w:rsidR="00B048B2" w:rsidRDefault="00B048B2" w:rsidP="00B46D58">
      <w:pPr>
        <w:rPr>
          <w:rFonts w:ascii="GHEA Grapalat" w:hAnsi="GHEA Grapalat"/>
          <w:b/>
        </w:rPr>
      </w:pPr>
    </w:p>
    <w:p w14:paraId="6FDD8241"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1FDADF3E"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2AB30918" w14:textId="77777777" w:rsidR="00A9306E" w:rsidRPr="00ED3A13" w:rsidRDefault="00A9306E" w:rsidP="00A9306E">
      <w:pPr>
        <w:ind w:left="360" w:hanging="360"/>
        <w:jc w:val="center"/>
        <w:rPr>
          <w:rFonts w:ascii="GHEA Grapalat" w:eastAsia="GHEA Grapalat" w:hAnsi="GHEA Grapalat" w:cs="GHEA Grapalat"/>
          <w:b/>
        </w:rPr>
      </w:pPr>
    </w:p>
    <w:p w14:paraId="3170A0B5"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8D2021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12F41BE7" w14:textId="77777777" w:rsidTr="00F32DDC">
        <w:tc>
          <w:tcPr>
            <w:tcW w:w="2836" w:type="dxa"/>
            <w:shd w:val="clear" w:color="auto" w:fill="D9E2F3"/>
            <w:vAlign w:val="center"/>
          </w:tcPr>
          <w:p w14:paraId="3BA616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DB9FB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A75796" w14:textId="77777777" w:rsidTr="00F32DDC">
        <w:tc>
          <w:tcPr>
            <w:tcW w:w="2836" w:type="dxa"/>
            <w:shd w:val="clear" w:color="auto" w:fill="D9E2F3"/>
            <w:vAlign w:val="center"/>
          </w:tcPr>
          <w:p w14:paraId="39DF31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28B361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D6469E" w14:textId="77777777" w:rsidTr="00F32DDC">
        <w:tc>
          <w:tcPr>
            <w:tcW w:w="2836" w:type="dxa"/>
            <w:shd w:val="clear" w:color="auto" w:fill="D9E2F3"/>
            <w:vAlign w:val="center"/>
          </w:tcPr>
          <w:p w14:paraId="3BD8150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AB40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BA68A2" w14:textId="77777777" w:rsidTr="00F32DDC">
        <w:tc>
          <w:tcPr>
            <w:tcW w:w="2836" w:type="dxa"/>
            <w:shd w:val="clear" w:color="auto" w:fill="D9E2F3"/>
            <w:vAlign w:val="center"/>
          </w:tcPr>
          <w:p w14:paraId="6E5FE6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01110B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22EF15" w14:textId="77777777" w:rsidTr="00F32DDC">
        <w:tc>
          <w:tcPr>
            <w:tcW w:w="2836" w:type="dxa"/>
            <w:shd w:val="clear" w:color="auto" w:fill="D9E2F3"/>
            <w:vAlign w:val="center"/>
          </w:tcPr>
          <w:p w14:paraId="5F4D055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28D1AE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4573321" w14:textId="77777777" w:rsidTr="00F32DDC">
        <w:tc>
          <w:tcPr>
            <w:tcW w:w="2836" w:type="dxa"/>
            <w:shd w:val="clear" w:color="auto" w:fill="D9E2F3"/>
            <w:vAlign w:val="center"/>
          </w:tcPr>
          <w:p w14:paraId="4A3ABC8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A5EDD28"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70E65A82" w14:textId="77777777" w:rsidTr="00F32DDC">
        <w:tc>
          <w:tcPr>
            <w:tcW w:w="2836" w:type="dxa"/>
            <w:shd w:val="clear" w:color="auto" w:fill="D9E2F3"/>
            <w:vAlign w:val="center"/>
          </w:tcPr>
          <w:p w14:paraId="10514C89"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9F1EB8E"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502B28B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C6551F9" w14:textId="77777777" w:rsidTr="00F32DDC">
        <w:tc>
          <w:tcPr>
            <w:tcW w:w="2835" w:type="dxa"/>
            <w:shd w:val="clear" w:color="auto" w:fill="D9E2F3"/>
            <w:vAlign w:val="center"/>
          </w:tcPr>
          <w:p w14:paraId="22C58EC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0035F2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FE8E43" w14:textId="77777777" w:rsidTr="00F32DDC">
        <w:trPr>
          <w:trHeight w:val="1487"/>
        </w:trPr>
        <w:tc>
          <w:tcPr>
            <w:tcW w:w="2835" w:type="dxa"/>
            <w:shd w:val="clear" w:color="auto" w:fill="D9E2F3"/>
            <w:vAlign w:val="center"/>
          </w:tcPr>
          <w:p w14:paraId="0606A74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84B54BC" w14:textId="77777777" w:rsidR="00A9306E" w:rsidRPr="00FD1EE4" w:rsidRDefault="00A9306E" w:rsidP="00F32DDC">
            <w:pPr>
              <w:spacing w:before="240" w:after="240"/>
              <w:rPr>
                <w:rFonts w:ascii="GHEA Grapalat" w:eastAsia="GHEA Grapalat" w:hAnsi="GHEA Grapalat" w:cs="GHEA Grapalat"/>
              </w:rPr>
            </w:pPr>
          </w:p>
        </w:tc>
      </w:tr>
    </w:tbl>
    <w:p w14:paraId="1CA44B4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0256F91" w14:textId="77777777" w:rsidTr="00F32DDC">
        <w:tc>
          <w:tcPr>
            <w:tcW w:w="2835" w:type="dxa"/>
            <w:shd w:val="clear" w:color="auto" w:fill="D9E2F3"/>
            <w:vAlign w:val="center"/>
          </w:tcPr>
          <w:p w14:paraId="65E89957"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74F817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50760C" w14:textId="77777777" w:rsidTr="00F32DDC">
        <w:tc>
          <w:tcPr>
            <w:tcW w:w="2835" w:type="dxa"/>
            <w:shd w:val="clear" w:color="auto" w:fill="D9E2F3"/>
            <w:vAlign w:val="center"/>
          </w:tcPr>
          <w:p w14:paraId="2735EB43"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A8F3E2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F94B88" w14:textId="77777777" w:rsidTr="00F32DDC">
        <w:tc>
          <w:tcPr>
            <w:tcW w:w="2835" w:type="dxa"/>
            <w:shd w:val="clear" w:color="auto" w:fill="D9E2F3"/>
            <w:vAlign w:val="center"/>
          </w:tcPr>
          <w:p w14:paraId="5DCD8B51"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1667DEA" w14:textId="77777777" w:rsidR="00A9306E" w:rsidRPr="00FD1EE4" w:rsidRDefault="00A9306E" w:rsidP="00F32DDC">
            <w:pPr>
              <w:spacing w:before="240" w:after="240"/>
              <w:rPr>
                <w:rFonts w:ascii="GHEA Grapalat" w:eastAsia="GHEA Grapalat" w:hAnsi="GHEA Grapalat" w:cs="GHEA Grapalat"/>
              </w:rPr>
            </w:pPr>
          </w:p>
        </w:tc>
      </w:tr>
    </w:tbl>
    <w:p w14:paraId="4DD36BDC" w14:textId="77777777" w:rsidR="00A9306E" w:rsidRPr="00FD1EE4" w:rsidRDefault="00A9306E" w:rsidP="00A9306E">
      <w:pPr>
        <w:rPr>
          <w:rFonts w:ascii="GHEA Grapalat" w:eastAsia="GHEA Grapalat" w:hAnsi="GHEA Grapalat" w:cs="GHEA Grapalat"/>
        </w:rPr>
      </w:pPr>
    </w:p>
    <w:p w14:paraId="42DDAD64"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4D51A055"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4F80AFE6"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FF80ABD" w14:textId="77777777" w:rsidTr="00F32DDC">
        <w:tc>
          <w:tcPr>
            <w:tcW w:w="2835" w:type="dxa"/>
            <w:shd w:val="clear" w:color="auto" w:fill="D9E2F3"/>
            <w:vAlign w:val="center"/>
          </w:tcPr>
          <w:p w14:paraId="16E8EE49"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10A374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2CCBE3E" w14:textId="77777777" w:rsidTr="00F32DDC">
        <w:tc>
          <w:tcPr>
            <w:tcW w:w="2835" w:type="dxa"/>
            <w:shd w:val="clear" w:color="auto" w:fill="D9E2F3"/>
            <w:vAlign w:val="center"/>
          </w:tcPr>
          <w:p w14:paraId="69C0F45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A6A8067" w14:textId="77777777" w:rsidR="00A9306E" w:rsidRPr="00FD1EE4" w:rsidRDefault="00A9306E" w:rsidP="00F32DDC">
            <w:pPr>
              <w:spacing w:before="240" w:after="240"/>
              <w:rPr>
                <w:rFonts w:ascii="GHEA Grapalat" w:eastAsia="GHEA Grapalat" w:hAnsi="GHEA Grapalat" w:cs="GHEA Grapalat"/>
              </w:rPr>
            </w:pPr>
          </w:p>
        </w:tc>
      </w:tr>
    </w:tbl>
    <w:p w14:paraId="13AB2DA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9628057" w14:textId="77777777" w:rsidTr="00F32DDC">
        <w:tc>
          <w:tcPr>
            <w:tcW w:w="2835" w:type="dxa"/>
            <w:shd w:val="clear" w:color="auto" w:fill="D9E2F3"/>
            <w:vAlign w:val="center"/>
          </w:tcPr>
          <w:p w14:paraId="29037DC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5FCAC1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FD7C21F" w14:textId="77777777" w:rsidTr="00F32DDC">
        <w:tc>
          <w:tcPr>
            <w:tcW w:w="2835" w:type="dxa"/>
            <w:shd w:val="clear" w:color="auto" w:fill="D9E2F3"/>
            <w:vAlign w:val="center"/>
          </w:tcPr>
          <w:p w14:paraId="62E253D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FB7F8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5F6101" w14:textId="77777777" w:rsidTr="00F32DDC">
        <w:tc>
          <w:tcPr>
            <w:tcW w:w="2835" w:type="dxa"/>
            <w:shd w:val="clear" w:color="auto" w:fill="D9E2F3"/>
            <w:vAlign w:val="center"/>
          </w:tcPr>
          <w:p w14:paraId="433F12A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5BB60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7AC92C" w14:textId="77777777" w:rsidTr="00F32DDC">
        <w:tc>
          <w:tcPr>
            <w:tcW w:w="2835" w:type="dxa"/>
            <w:shd w:val="clear" w:color="auto" w:fill="D9E2F3"/>
            <w:vAlign w:val="center"/>
          </w:tcPr>
          <w:p w14:paraId="46193E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17603C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9B76EA" w14:textId="77777777" w:rsidTr="00F32DDC">
        <w:tc>
          <w:tcPr>
            <w:tcW w:w="2835" w:type="dxa"/>
            <w:shd w:val="clear" w:color="auto" w:fill="D9E2F3"/>
            <w:vAlign w:val="center"/>
          </w:tcPr>
          <w:p w14:paraId="7C84707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FDAF95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496D64" w14:textId="77777777" w:rsidTr="00F32DDC">
        <w:trPr>
          <w:trHeight w:val="1361"/>
        </w:trPr>
        <w:tc>
          <w:tcPr>
            <w:tcW w:w="2835" w:type="dxa"/>
            <w:shd w:val="clear" w:color="auto" w:fill="D9E2F3"/>
            <w:vAlign w:val="center"/>
          </w:tcPr>
          <w:p w14:paraId="7D2DA46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5B09FD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A993D60" w14:textId="77777777" w:rsidTr="00F32DDC">
        <w:tc>
          <w:tcPr>
            <w:tcW w:w="2835" w:type="dxa"/>
            <w:shd w:val="clear" w:color="auto" w:fill="D9E2F3"/>
            <w:vAlign w:val="center"/>
          </w:tcPr>
          <w:p w14:paraId="00F66D4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8CBB988" w14:textId="77777777" w:rsidR="00A9306E" w:rsidRPr="00FD1EE4" w:rsidRDefault="00A9306E" w:rsidP="00F32DDC">
            <w:pPr>
              <w:spacing w:before="240" w:after="240"/>
              <w:rPr>
                <w:rFonts w:ascii="GHEA Grapalat" w:eastAsia="GHEA Grapalat" w:hAnsi="GHEA Grapalat" w:cs="GHEA Grapalat"/>
              </w:rPr>
            </w:pPr>
          </w:p>
        </w:tc>
      </w:tr>
    </w:tbl>
    <w:p w14:paraId="33D435E0"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38C926AC" w14:textId="77777777" w:rsidTr="00F32DDC">
        <w:tc>
          <w:tcPr>
            <w:tcW w:w="2836" w:type="dxa"/>
            <w:shd w:val="clear" w:color="auto" w:fill="D9E2F3"/>
            <w:vAlign w:val="center"/>
          </w:tcPr>
          <w:p w14:paraId="6F2391B9"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29A695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56C755" w14:textId="77777777" w:rsidTr="00F32DDC">
        <w:tc>
          <w:tcPr>
            <w:tcW w:w="2836" w:type="dxa"/>
            <w:shd w:val="clear" w:color="auto" w:fill="D9E2F3"/>
            <w:vAlign w:val="center"/>
          </w:tcPr>
          <w:p w14:paraId="17DD6110"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22E16EB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D613C6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A29DD25"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315C968"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5DC630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A971B0D" w14:textId="77777777" w:rsidTr="00F32DDC">
        <w:tc>
          <w:tcPr>
            <w:tcW w:w="2837" w:type="dxa"/>
            <w:shd w:val="clear" w:color="auto" w:fill="D9E2F3"/>
            <w:vAlign w:val="center"/>
          </w:tcPr>
          <w:p w14:paraId="32CF47D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5034C6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AA3779" w14:textId="77777777" w:rsidTr="00F32DDC">
        <w:tc>
          <w:tcPr>
            <w:tcW w:w="2837" w:type="dxa"/>
            <w:shd w:val="clear" w:color="auto" w:fill="D9E2F3"/>
            <w:vAlign w:val="center"/>
          </w:tcPr>
          <w:p w14:paraId="11F5C9C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D4B453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54DA8A" w14:textId="77777777" w:rsidTr="00F32DDC">
        <w:tc>
          <w:tcPr>
            <w:tcW w:w="2837" w:type="dxa"/>
            <w:shd w:val="clear" w:color="auto" w:fill="D9E2F3"/>
            <w:vAlign w:val="center"/>
          </w:tcPr>
          <w:p w14:paraId="7C1F128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F16520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5FB597" w14:textId="77777777" w:rsidTr="00F32DDC">
        <w:tc>
          <w:tcPr>
            <w:tcW w:w="2837" w:type="dxa"/>
            <w:shd w:val="clear" w:color="auto" w:fill="D9E2F3"/>
            <w:vAlign w:val="center"/>
          </w:tcPr>
          <w:p w14:paraId="2050A25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071DFD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BA61AD2"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8C650B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B297F0D" w14:textId="77777777" w:rsidTr="00F32DDC">
        <w:tc>
          <w:tcPr>
            <w:tcW w:w="2837" w:type="dxa"/>
            <w:shd w:val="clear" w:color="auto" w:fill="D9E2F3"/>
            <w:vAlign w:val="center"/>
          </w:tcPr>
          <w:p w14:paraId="1B14A8FF"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2A410E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600074" w14:textId="77777777" w:rsidTr="00F32DDC">
        <w:tc>
          <w:tcPr>
            <w:tcW w:w="2837" w:type="dxa"/>
            <w:shd w:val="clear" w:color="auto" w:fill="D9E2F3"/>
            <w:vAlign w:val="center"/>
          </w:tcPr>
          <w:p w14:paraId="31FC0FB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DF378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B08EAF7" w14:textId="77777777" w:rsidTr="00F32DDC">
        <w:tc>
          <w:tcPr>
            <w:tcW w:w="2837" w:type="dxa"/>
            <w:shd w:val="clear" w:color="auto" w:fill="D9E2F3"/>
            <w:vAlign w:val="center"/>
          </w:tcPr>
          <w:p w14:paraId="2DFE62F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3269A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56670F" w14:textId="77777777" w:rsidTr="00F32DDC">
        <w:tc>
          <w:tcPr>
            <w:tcW w:w="2837" w:type="dxa"/>
            <w:shd w:val="clear" w:color="auto" w:fill="D9E2F3"/>
            <w:vAlign w:val="center"/>
          </w:tcPr>
          <w:p w14:paraId="302AD2D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5E70BB1"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BB88F1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7BC6E09"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2D622F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7C08337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1DB4062C" w14:textId="77777777" w:rsidTr="00F32DDC">
        <w:tc>
          <w:tcPr>
            <w:tcW w:w="2836" w:type="dxa"/>
            <w:shd w:val="clear" w:color="auto" w:fill="D9E2F3"/>
            <w:vAlign w:val="center"/>
          </w:tcPr>
          <w:p w14:paraId="61AA94D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81C389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CCA461" w14:textId="77777777" w:rsidTr="00F32DDC">
        <w:tc>
          <w:tcPr>
            <w:tcW w:w="2836" w:type="dxa"/>
            <w:shd w:val="clear" w:color="auto" w:fill="D9E2F3"/>
            <w:vAlign w:val="center"/>
          </w:tcPr>
          <w:p w14:paraId="1E5D8F7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06568F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BCE5BD" w14:textId="77777777" w:rsidTr="00F32DDC">
        <w:tc>
          <w:tcPr>
            <w:tcW w:w="2836" w:type="dxa"/>
            <w:shd w:val="clear" w:color="auto" w:fill="D9E2F3"/>
            <w:vAlign w:val="center"/>
          </w:tcPr>
          <w:p w14:paraId="62CAE68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CFA48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05A032" w14:textId="77777777" w:rsidTr="00F32DDC">
        <w:tc>
          <w:tcPr>
            <w:tcW w:w="2836" w:type="dxa"/>
            <w:shd w:val="clear" w:color="auto" w:fill="D9E2F3"/>
            <w:vAlign w:val="center"/>
          </w:tcPr>
          <w:p w14:paraId="11C6722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51725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EAA6AF" w14:textId="77777777" w:rsidTr="00F32DDC">
        <w:tc>
          <w:tcPr>
            <w:tcW w:w="2836" w:type="dxa"/>
            <w:shd w:val="clear" w:color="auto" w:fill="D9E2F3"/>
            <w:vAlign w:val="center"/>
          </w:tcPr>
          <w:p w14:paraId="46DF87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84D560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575220" w14:textId="77777777" w:rsidTr="00F32DDC">
        <w:tc>
          <w:tcPr>
            <w:tcW w:w="2836" w:type="dxa"/>
            <w:shd w:val="clear" w:color="auto" w:fill="D9E2F3"/>
            <w:vAlign w:val="center"/>
          </w:tcPr>
          <w:p w14:paraId="5A0954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2F6C7AF" w14:textId="77777777" w:rsidR="00A9306E" w:rsidRPr="00FD1EE4" w:rsidRDefault="00A9306E" w:rsidP="00F32DDC">
            <w:pPr>
              <w:spacing w:before="240" w:after="240"/>
              <w:rPr>
                <w:rFonts w:ascii="GHEA Grapalat" w:eastAsia="GHEA Grapalat" w:hAnsi="GHEA Grapalat" w:cs="GHEA Grapalat"/>
              </w:rPr>
            </w:pPr>
          </w:p>
        </w:tc>
      </w:tr>
    </w:tbl>
    <w:p w14:paraId="70F66F6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01DDF099" w14:textId="77777777" w:rsidTr="00F32DDC">
        <w:tc>
          <w:tcPr>
            <w:tcW w:w="2977" w:type="dxa"/>
            <w:shd w:val="clear" w:color="auto" w:fill="D9E2F3"/>
            <w:vAlign w:val="center"/>
          </w:tcPr>
          <w:p w14:paraId="391C1A0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061F82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6D3C916" w14:textId="77777777" w:rsidTr="00F32DDC">
        <w:tc>
          <w:tcPr>
            <w:tcW w:w="2977" w:type="dxa"/>
            <w:shd w:val="clear" w:color="auto" w:fill="D9E2F3"/>
            <w:vAlign w:val="center"/>
          </w:tcPr>
          <w:p w14:paraId="3A63C25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02497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B6787B" w14:textId="77777777" w:rsidTr="00F32DDC">
        <w:tc>
          <w:tcPr>
            <w:tcW w:w="2977" w:type="dxa"/>
            <w:shd w:val="clear" w:color="auto" w:fill="D9E2F3"/>
            <w:vAlign w:val="center"/>
          </w:tcPr>
          <w:p w14:paraId="75D61972"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319B1D0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F65E7" w14:textId="77777777" w:rsidTr="00F32DDC">
        <w:tc>
          <w:tcPr>
            <w:tcW w:w="2977" w:type="dxa"/>
            <w:shd w:val="clear" w:color="auto" w:fill="D9E2F3"/>
            <w:vAlign w:val="center"/>
          </w:tcPr>
          <w:p w14:paraId="4138CAB8"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AC5CB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BC2B49" w14:textId="77777777" w:rsidTr="00F32DDC">
        <w:tc>
          <w:tcPr>
            <w:tcW w:w="2977" w:type="dxa"/>
            <w:shd w:val="clear" w:color="auto" w:fill="D9E2F3"/>
            <w:vAlign w:val="center"/>
          </w:tcPr>
          <w:p w14:paraId="2265233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D04B5B9" w14:textId="77777777" w:rsidR="00A9306E" w:rsidRPr="00FD1EE4" w:rsidRDefault="00A9306E" w:rsidP="00F32DDC">
            <w:pPr>
              <w:spacing w:before="240" w:after="240"/>
              <w:rPr>
                <w:rFonts w:ascii="GHEA Grapalat" w:eastAsia="GHEA Grapalat" w:hAnsi="GHEA Grapalat" w:cs="GHEA Grapalat"/>
              </w:rPr>
            </w:pPr>
          </w:p>
        </w:tc>
      </w:tr>
    </w:tbl>
    <w:p w14:paraId="45D5686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699C17C2" w14:textId="77777777" w:rsidTr="00F32DDC">
        <w:tc>
          <w:tcPr>
            <w:tcW w:w="2943" w:type="dxa"/>
            <w:shd w:val="clear" w:color="auto" w:fill="D9E2F3"/>
            <w:vAlign w:val="center"/>
          </w:tcPr>
          <w:p w14:paraId="271261C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73DD18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035039" w14:textId="77777777" w:rsidTr="00F32DDC">
        <w:tc>
          <w:tcPr>
            <w:tcW w:w="2943" w:type="dxa"/>
            <w:shd w:val="clear" w:color="auto" w:fill="D9E2F3"/>
            <w:vAlign w:val="center"/>
          </w:tcPr>
          <w:p w14:paraId="244867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8A4A96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AC046B" w14:textId="77777777" w:rsidTr="00F32DDC">
        <w:tc>
          <w:tcPr>
            <w:tcW w:w="2943" w:type="dxa"/>
            <w:shd w:val="clear" w:color="auto" w:fill="D9E2F3"/>
            <w:vAlign w:val="center"/>
          </w:tcPr>
          <w:p w14:paraId="0A296DF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726BFBE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9B14BE" w14:textId="77777777" w:rsidTr="00F32DDC">
        <w:tc>
          <w:tcPr>
            <w:tcW w:w="2943" w:type="dxa"/>
            <w:shd w:val="clear" w:color="auto" w:fill="D9E2F3"/>
            <w:vAlign w:val="center"/>
          </w:tcPr>
          <w:p w14:paraId="69325090"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A49A065" w14:textId="77777777" w:rsidR="00A9306E" w:rsidRPr="00FD1EE4" w:rsidRDefault="00A9306E" w:rsidP="00F32DDC">
            <w:pPr>
              <w:spacing w:before="240" w:after="240"/>
              <w:rPr>
                <w:rFonts w:ascii="GHEA Grapalat" w:eastAsia="GHEA Grapalat" w:hAnsi="GHEA Grapalat" w:cs="GHEA Grapalat"/>
              </w:rPr>
            </w:pPr>
          </w:p>
        </w:tc>
      </w:tr>
    </w:tbl>
    <w:p w14:paraId="29776C88"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0019D35C" w14:textId="77777777" w:rsidTr="00F32DDC">
        <w:tc>
          <w:tcPr>
            <w:tcW w:w="2837" w:type="dxa"/>
            <w:shd w:val="clear" w:color="auto" w:fill="D9E2F3"/>
            <w:vAlign w:val="center"/>
          </w:tcPr>
          <w:p w14:paraId="658B57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D96752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B194A46" w14:textId="77777777" w:rsidTr="00F32DDC">
        <w:tc>
          <w:tcPr>
            <w:tcW w:w="2837" w:type="dxa"/>
            <w:shd w:val="clear" w:color="auto" w:fill="D9E2F3"/>
            <w:vAlign w:val="center"/>
          </w:tcPr>
          <w:p w14:paraId="79CE10A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161417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0EACF9" w14:textId="77777777" w:rsidTr="00F32DDC">
        <w:tc>
          <w:tcPr>
            <w:tcW w:w="2837" w:type="dxa"/>
            <w:shd w:val="clear" w:color="auto" w:fill="D9E2F3"/>
            <w:vAlign w:val="center"/>
          </w:tcPr>
          <w:p w14:paraId="5443236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EB183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E85535" w14:textId="77777777" w:rsidTr="00F32DDC">
        <w:tc>
          <w:tcPr>
            <w:tcW w:w="2837" w:type="dxa"/>
            <w:shd w:val="clear" w:color="auto" w:fill="D9E2F3"/>
            <w:vAlign w:val="center"/>
          </w:tcPr>
          <w:p w14:paraId="2D0EC6B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AEB2B49" w14:textId="77777777" w:rsidR="00A9306E" w:rsidRPr="00FD1EE4" w:rsidRDefault="00A9306E" w:rsidP="00F32DDC">
            <w:pPr>
              <w:spacing w:before="240" w:after="240"/>
              <w:rPr>
                <w:rFonts w:ascii="GHEA Grapalat" w:eastAsia="GHEA Grapalat" w:hAnsi="GHEA Grapalat" w:cs="GHEA Grapalat"/>
              </w:rPr>
            </w:pPr>
          </w:p>
        </w:tc>
      </w:tr>
    </w:tbl>
    <w:p w14:paraId="5E1982E2"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1EAAE3DB" w14:textId="77777777" w:rsidTr="00F32DDC">
        <w:trPr>
          <w:trHeight w:val="924"/>
        </w:trPr>
        <w:tc>
          <w:tcPr>
            <w:tcW w:w="9016" w:type="dxa"/>
            <w:gridSpan w:val="2"/>
            <w:vAlign w:val="center"/>
          </w:tcPr>
          <w:p w14:paraId="13BEED86"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5A1E28AE" w14:textId="77777777" w:rsidTr="00F32DDC">
        <w:trPr>
          <w:trHeight w:val="684"/>
        </w:trPr>
        <w:tc>
          <w:tcPr>
            <w:tcW w:w="4508" w:type="dxa"/>
            <w:shd w:val="clear" w:color="auto" w:fill="D9E2F3"/>
            <w:vAlign w:val="center"/>
          </w:tcPr>
          <w:p w14:paraId="1CF4088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8F8C15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A44EEC" w14:textId="77777777" w:rsidTr="00F32DDC">
        <w:trPr>
          <w:trHeight w:val="1282"/>
        </w:trPr>
        <w:tc>
          <w:tcPr>
            <w:tcW w:w="4508" w:type="dxa"/>
            <w:shd w:val="clear" w:color="auto" w:fill="D9E2F3"/>
            <w:vAlign w:val="center"/>
          </w:tcPr>
          <w:p w14:paraId="520B81A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E792FAC"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2A268AB7"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ADEC653" w14:textId="77777777" w:rsidTr="00F32DDC">
        <w:tc>
          <w:tcPr>
            <w:tcW w:w="9016" w:type="dxa"/>
            <w:gridSpan w:val="2"/>
            <w:vAlign w:val="center"/>
          </w:tcPr>
          <w:p w14:paraId="71746F4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7BC9458D" w14:textId="77777777" w:rsidTr="00F32DDC">
        <w:tc>
          <w:tcPr>
            <w:tcW w:w="9016" w:type="dxa"/>
            <w:gridSpan w:val="2"/>
            <w:vAlign w:val="center"/>
          </w:tcPr>
          <w:p w14:paraId="6F6B2076"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BA30D4">
              <w:rPr>
                <w:rFonts w:ascii="GHEA Grapalat" w:eastAsia="GHEA Grapalat" w:hAnsi="GHEA Grapalat" w:cs="GHEA Grapalat"/>
              </w:rPr>
              <w:t>лица, в случае, если</w:t>
            </w:r>
            <w:proofErr w:type="gramEnd"/>
            <w:r w:rsidR="00A9306E" w:rsidRPr="00BA30D4">
              <w:rPr>
                <w:rFonts w:ascii="GHEA Grapalat" w:eastAsia="GHEA Grapalat" w:hAnsi="GHEA Grapalat" w:cs="GHEA Grapalat"/>
              </w:rPr>
              <w:t xml:space="preserve">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737E27A2"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67DEED25" w14:textId="77777777" w:rsidTr="00F32DDC">
        <w:trPr>
          <w:trHeight w:val="924"/>
        </w:trPr>
        <w:tc>
          <w:tcPr>
            <w:tcW w:w="9016" w:type="dxa"/>
            <w:gridSpan w:val="2"/>
            <w:vAlign w:val="center"/>
          </w:tcPr>
          <w:p w14:paraId="49C363F8"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w:t>
            </w:r>
            <w:proofErr w:type="gramStart"/>
            <w:r w:rsidR="00A9306E" w:rsidRPr="00C76DD8">
              <w:rPr>
                <w:rFonts w:ascii="GHEA Grapalat" w:eastAsia="GHEA Grapalat" w:hAnsi="GHEA Grapalat" w:cs="GHEA Grapalat"/>
              </w:rPr>
              <w:t xml:space="preserve">паев) </w:t>
            </w:r>
            <w:r w:rsidR="00A9306E" w:rsidRPr="00BC0F3A">
              <w:rPr>
                <w:rFonts w:ascii="GHEA Grapalat" w:eastAsia="GHEA Grapalat" w:hAnsi="GHEA Grapalat" w:cs="GHEA Grapalat"/>
              </w:rPr>
              <w:t xml:space="preserve"> данного</w:t>
            </w:r>
            <w:proofErr w:type="gramEnd"/>
            <w:r w:rsidR="00A9306E" w:rsidRPr="00BC0F3A">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A9306E" w:rsidRPr="00FD1EE4" w14:paraId="39B63509" w14:textId="77777777" w:rsidTr="00F32DDC">
        <w:trPr>
          <w:trHeight w:val="684"/>
        </w:trPr>
        <w:tc>
          <w:tcPr>
            <w:tcW w:w="4508" w:type="dxa"/>
            <w:shd w:val="clear" w:color="auto" w:fill="D9E2F3"/>
            <w:vAlign w:val="center"/>
          </w:tcPr>
          <w:p w14:paraId="6E3C8C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23DEE9A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0871189" w14:textId="77777777" w:rsidTr="00F32DDC">
        <w:trPr>
          <w:trHeight w:val="1282"/>
        </w:trPr>
        <w:tc>
          <w:tcPr>
            <w:tcW w:w="4508" w:type="dxa"/>
            <w:shd w:val="clear" w:color="auto" w:fill="D9E2F3"/>
            <w:vAlign w:val="center"/>
          </w:tcPr>
          <w:p w14:paraId="1E1D68C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94A1B5F"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5B08ED5E"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329B8C0E" w14:textId="77777777" w:rsidTr="00F32DDC">
        <w:tc>
          <w:tcPr>
            <w:tcW w:w="9016" w:type="dxa"/>
            <w:gridSpan w:val="2"/>
            <w:vAlign w:val="center"/>
          </w:tcPr>
          <w:p w14:paraId="58B854D6"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2EA82487" w14:textId="77777777" w:rsidTr="00F32DDC">
        <w:tc>
          <w:tcPr>
            <w:tcW w:w="9016" w:type="dxa"/>
            <w:gridSpan w:val="2"/>
            <w:vAlign w:val="center"/>
          </w:tcPr>
          <w:p w14:paraId="1458D320"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7F9AF995" w14:textId="77777777" w:rsidTr="00F32DDC">
        <w:tc>
          <w:tcPr>
            <w:tcW w:w="9016" w:type="dxa"/>
            <w:gridSpan w:val="2"/>
            <w:vAlign w:val="center"/>
          </w:tcPr>
          <w:p w14:paraId="038E27D6"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13FE3541" w14:textId="77777777" w:rsidTr="00F32DDC">
        <w:tc>
          <w:tcPr>
            <w:tcW w:w="9016" w:type="dxa"/>
            <w:gridSpan w:val="2"/>
            <w:vAlign w:val="center"/>
          </w:tcPr>
          <w:p w14:paraId="7765B5D9"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1A4DB5F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548F899" w14:textId="77777777" w:rsidTr="00F32DDC">
        <w:tc>
          <w:tcPr>
            <w:tcW w:w="2837" w:type="dxa"/>
            <w:shd w:val="clear" w:color="auto" w:fill="D9E2F3"/>
            <w:vAlign w:val="center"/>
          </w:tcPr>
          <w:p w14:paraId="324B674E"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 xml:space="preserve">День, месяц, год становления </w:t>
            </w:r>
            <w:r w:rsidRPr="00002D92">
              <w:rPr>
                <w:rFonts w:ascii="GHEA Grapalat" w:eastAsia="GHEA Grapalat" w:hAnsi="GHEA Grapalat" w:cs="GHEA Grapalat"/>
                <w:color w:val="000000"/>
              </w:rPr>
              <w:lastRenderedPageBreak/>
              <w:t>реальным бенефициаром</w:t>
            </w:r>
          </w:p>
        </w:tc>
        <w:tc>
          <w:tcPr>
            <w:tcW w:w="6180" w:type="dxa"/>
            <w:vAlign w:val="center"/>
          </w:tcPr>
          <w:p w14:paraId="11C6DE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F4024A" w14:textId="77777777" w:rsidTr="00F32DDC">
        <w:tc>
          <w:tcPr>
            <w:tcW w:w="2837" w:type="dxa"/>
            <w:shd w:val="clear" w:color="auto" w:fill="D9E2F3"/>
            <w:vAlign w:val="center"/>
          </w:tcPr>
          <w:p w14:paraId="2B75B3AA"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D7A4F6E"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38462486"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7F11C40F" w14:textId="77777777" w:rsidTr="00F32DDC">
        <w:tc>
          <w:tcPr>
            <w:tcW w:w="2837" w:type="dxa"/>
            <w:shd w:val="clear" w:color="auto" w:fill="D9E2F3"/>
            <w:vAlign w:val="center"/>
          </w:tcPr>
          <w:p w14:paraId="2D08DA61"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7AE7AB4"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BA61F77"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679B7D9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2BDBA0D5" w14:textId="77777777" w:rsidTr="00F32DDC">
        <w:tc>
          <w:tcPr>
            <w:tcW w:w="2837" w:type="dxa"/>
            <w:shd w:val="clear" w:color="auto" w:fill="D9E2F3"/>
            <w:vAlign w:val="center"/>
          </w:tcPr>
          <w:p w14:paraId="532EEE2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4A72A9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83D819" w14:textId="77777777" w:rsidTr="00F32DDC">
        <w:tc>
          <w:tcPr>
            <w:tcW w:w="2837" w:type="dxa"/>
            <w:shd w:val="clear" w:color="auto" w:fill="D9E2F3"/>
            <w:vAlign w:val="center"/>
          </w:tcPr>
          <w:p w14:paraId="23B5CF1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0D76D2C" w14:textId="77777777" w:rsidR="00A9306E" w:rsidRPr="00FD1EE4" w:rsidRDefault="00A9306E" w:rsidP="00F32DDC">
            <w:pPr>
              <w:spacing w:before="240" w:after="240"/>
              <w:rPr>
                <w:rFonts w:ascii="GHEA Grapalat" w:eastAsia="GHEA Grapalat" w:hAnsi="GHEA Grapalat" w:cs="GHEA Grapalat"/>
              </w:rPr>
            </w:pPr>
          </w:p>
        </w:tc>
      </w:tr>
    </w:tbl>
    <w:p w14:paraId="640609E0"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6B5CB90"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74F307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2425E49" w14:textId="77777777" w:rsidTr="00F32DDC">
        <w:tc>
          <w:tcPr>
            <w:tcW w:w="2835" w:type="dxa"/>
            <w:shd w:val="clear" w:color="auto" w:fill="D9E2F3"/>
            <w:vAlign w:val="center"/>
          </w:tcPr>
          <w:p w14:paraId="54027D2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E87FE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81227D9" w14:textId="77777777" w:rsidTr="00F32DDC">
        <w:tc>
          <w:tcPr>
            <w:tcW w:w="2835" w:type="dxa"/>
            <w:shd w:val="clear" w:color="auto" w:fill="D9E2F3"/>
            <w:vAlign w:val="center"/>
          </w:tcPr>
          <w:p w14:paraId="0727E0C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FE6E5F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4AADB6" w14:textId="77777777" w:rsidTr="00F32DDC">
        <w:tc>
          <w:tcPr>
            <w:tcW w:w="2835" w:type="dxa"/>
            <w:shd w:val="clear" w:color="auto" w:fill="D9E2F3"/>
            <w:vAlign w:val="center"/>
          </w:tcPr>
          <w:p w14:paraId="6B8FA33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075910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7BF4C1" w14:textId="77777777" w:rsidTr="00F32DDC">
        <w:tc>
          <w:tcPr>
            <w:tcW w:w="2835" w:type="dxa"/>
            <w:shd w:val="clear" w:color="auto" w:fill="D9E2F3"/>
            <w:vAlign w:val="center"/>
          </w:tcPr>
          <w:p w14:paraId="00F700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EED3E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718885" w14:textId="77777777" w:rsidTr="00F32DDC">
        <w:tc>
          <w:tcPr>
            <w:tcW w:w="2835" w:type="dxa"/>
            <w:shd w:val="clear" w:color="auto" w:fill="D9E2F3"/>
            <w:vAlign w:val="center"/>
          </w:tcPr>
          <w:p w14:paraId="44695A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8CF516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C2BA59" w14:textId="77777777" w:rsidTr="00F32DDC">
        <w:tc>
          <w:tcPr>
            <w:tcW w:w="2835" w:type="dxa"/>
            <w:shd w:val="clear" w:color="auto" w:fill="D9E2F3"/>
            <w:vAlign w:val="center"/>
          </w:tcPr>
          <w:p w14:paraId="728F3C7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C0EAA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6423095" w14:textId="77777777" w:rsidTr="00F32DDC">
        <w:tc>
          <w:tcPr>
            <w:tcW w:w="2835" w:type="dxa"/>
            <w:shd w:val="clear" w:color="auto" w:fill="D9E2F3"/>
            <w:vAlign w:val="center"/>
          </w:tcPr>
          <w:p w14:paraId="1E73CDB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BA78FBD" w14:textId="77777777" w:rsidR="00A9306E" w:rsidRPr="00FD1EE4" w:rsidRDefault="00A9306E" w:rsidP="00F32DDC">
            <w:pPr>
              <w:spacing w:before="240" w:after="240"/>
              <w:rPr>
                <w:rFonts w:ascii="GHEA Grapalat" w:eastAsia="GHEA Grapalat" w:hAnsi="GHEA Grapalat" w:cs="GHEA Grapalat"/>
              </w:rPr>
            </w:pPr>
          </w:p>
        </w:tc>
      </w:tr>
    </w:tbl>
    <w:p w14:paraId="744EA5A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E3F3633" w14:textId="77777777" w:rsidTr="00F32DDC">
        <w:trPr>
          <w:trHeight w:val="853"/>
        </w:trPr>
        <w:tc>
          <w:tcPr>
            <w:tcW w:w="2835" w:type="dxa"/>
            <w:vMerge w:val="restart"/>
            <w:shd w:val="clear" w:color="auto" w:fill="D9E2F3"/>
            <w:vAlign w:val="center"/>
          </w:tcPr>
          <w:p w14:paraId="0837177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48B476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5AC1CBF" w14:textId="77777777" w:rsidTr="00F32DDC">
        <w:trPr>
          <w:trHeight w:val="850"/>
        </w:trPr>
        <w:tc>
          <w:tcPr>
            <w:tcW w:w="2835" w:type="dxa"/>
            <w:vMerge/>
            <w:shd w:val="clear" w:color="auto" w:fill="D9E2F3"/>
            <w:vAlign w:val="center"/>
          </w:tcPr>
          <w:p w14:paraId="4A0F1F1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1278F2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73A8A9" w14:textId="77777777" w:rsidTr="00F32DDC">
        <w:trPr>
          <w:trHeight w:val="850"/>
        </w:trPr>
        <w:tc>
          <w:tcPr>
            <w:tcW w:w="2835" w:type="dxa"/>
            <w:vMerge/>
            <w:shd w:val="clear" w:color="auto" w:fill="D9E2F3"/>
            <w:vAlign w:val="center"/>
          </w:tcPr>
          <w:p w14:paraId="56D780B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7292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393C43" w14:textId="77777777" w:rsidTr="00F32DDC">
        <w:trPr>
          <w:trHeight w:val="850"/>
        </w:trPr>
        <w:tc>
          <w:tcPr>
            <w:tcW w:w="2835" w:type="dxa"/>
            <w:vMerge/>
            <w:shd w:val="clear" w:color="auto" w:fill="D9E2F3"/>
            <w:vAlign w:val="center"/>
          </w:tcPr>
          <w:p w14:paraId="221A32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222D45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83765C" w14:textId="77777777" w:rsidTr="00F32DDC">
        <w:trPr>
          <w:trHeight w:val="850"/>
        </w:trPr>
        <w:tc>
          <w:tcPr>
            <w:tcW w:w="2835" w:type="dxa"/>
            <w:vMerge/>
            <w:shd w:val="clear" w:color="auto" w:fill="D9E2F3"/>
            <w:vAlign w:val="center"/>
          </w:tcPr>
          <w:p w14:paraId="47C9BFB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CBAB9D" w14:textId="77777777" w:rsidR="00A9306E" w:rsidRPr="00FD1EE4" w:rsidRDefault="00A9306E" w:rsidP="00F32DDC">
            <w:pPr>
              <w:spacing w:before="240" w:after="240"/>
              <w:rPr>
                <w:rFonts w:ascii="GHEA Grapalat" w:eastAsia="GHEA Grapalat" w:hAnsi="GHEA Grapalat" w:cs="GHEA Grapalat"/>
              </w:rPr>
            </w:pPr>
          </w:p>
        </w:tc>
      </w:tr>
    </w:tbl>
    <w:p w14:paraId="57607678"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357FCB6" w14:textId="77777777" w:rsidTr="00F32DDC">
        <w:tc>
          <w:tcPr>
            <w:tcW w:w="2835" w:type="dxa"/>
            <w:shd w:val="clear" w:color="auto" w:fill="D9E2F3"/>
            <w:vAlign w:val="center"/>
          </w:tcPr>
          <w:p w14:paraId="2AADCBA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869F13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69018B" w14:textId="77777777" w:rsidTr="00F32DDC">
        <w:tc>
          <w:tcPr>
            <w:tcW w:w="2835" w:type="dxa"/>
            <w:shd w:val="clear" w:color="auto" w:fill="D9E2F3"/>
            <w:vAlign w:val="center"/>
          </w:tcPr>
          <w:p w14:paraId="2186A6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5A53181" w14:textId="77777777" w:rsidR="00A9306E" w:rsidRPr="00FD1EE4" w:rsidRDefault="00A9306E" w:rsidP="00F32DDC">
            <w:pPr>
              <w:spacing w:before="240" w:after="240"/>
              <w:rPr>
                <w:rFonts w:ascii="GHEA Grapalat" w:eastAsia="GHEA Grapalat" w:hAnsi="GHEA Grapalat" w:cs="GHEA Grapalat"/>
              </w:rPr>
            </w:pPr>
          </w:p>
        </w:tc>
      </w:tr>
    </w:tbl>
    <w:p w14:paraId="706D2FF9"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7D654AD"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65D3B74D" w14:textId="77777777" w:rsidTr="00F32DDC">
        <w:tc>
          <w:tcPr>
            <w:tcW w:w="9016" w:type="dxa"/>
            <w:shd w:val="clear" w:color="auto" w:fill="DBE5F1" w:themeFill="accent1" w:themeFillTint="33"/>
          </w:tcPr>
          <w:p w14:paraId="647B3601"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5FB8B913" w14:textId="77777777" w:rsidTr="00F32DDC">
        <w:trPr>
          <w:trHeight w:val="10187"/>
        </w:trPr>
        <w:tc>
          <w:tcPr>
            <w:tcW w:w="9016" w:type="dxa"/>
          </w:tcPr>
          <w:p w14:paraId="062BF73E" w14:textId="77777777" w:rsidR="00A9306E" w:rsidRPr="00FD1EE4" w:rsidRDefault="00A9306E" w:rsidP="00F32DDC">
            <w:pPr>
              <w:rPr>
                <w:rFonts w:ascii="GHEA Grapalat" w:eastAsia="GHEA Grapalat" w:hAnsi="GHEA Grapalat" w:cs="GHEA Grapalat"/>
                <w:b/>
                <w:color w:val="000000"/>
              </w:rPr>
            </w:pPr>
          </w:p>
        </w:tc>
      </w:tr>
    </w:tbl>
    <w:p w14:paraId="4CA0E68B"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53B937C3" w14:textId="77777777" w:rsidR="00A9306E" w:rsidRDefault="00A9306E" w:rsidP="00A9306E">
      <w:pPr>
        <w:rPr>
          <w:rFonts w:ascii="GHEA Grapalat" w:hAnsi="GHEA Grapalat"/>
          <w:b/>
        </w:rPr>
      </w:pPr>
    </w:p>
    <w:p w14:paraId="039D28CF" w14:textId="77777777" w:rsidR="00A9306E" w:rsidRDefault="00A9306E" w:rsidP="00A9306E">
      <w:pPr>
        <w:rPr>
          <w:ins w:id="8" w:author="Inesa Kocharyan" w:date="2021-09-01T11:45:00Z"/>
          <w:rFonts w:ascii="GHEA Grapalat" w:hAnsi="GHEA Grapalat"/>
          <w:b/>
        </w:rPr>
      </w:pPr>
    </w:p>
    <w:p w14:paraId="3F332F11" w14:textId="77777777" w:rsidR="00A9306E" w:rsidRDefault="00A9306E" w:rsidP="00A9306E">
      <w:pPr>
        <w:rPr>
          <w:rFonts w:ascii="GHEA Grapalat" w:hAnsi="GHEA Grapalat"/>
          <w:b/>
        </w:rPr>
      </w:pPr>
      <w:r>
        <w:rPr>
          <w:rFonts w:ascii="GHEA Grapalat" w:hAnsi="GHEA Grapalat"/>
          <w:b/>
        </w:rPr>
        <w:br w:type="page"/>
      </w:r>
    </w:p>
    <w:p w14:paraId="29A17CEA"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3341D967"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03E0755"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6AC0338"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70047626"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635933A"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05E08D7"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3285E1D2"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534F43B"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8A5379"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34B13335"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064176"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A111A"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513EE5FD"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50A090D"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D0A3861"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C219012"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EA0CA2C"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0306ED">
        <w:rPr>
          <w:rFonts w:ascii="GHEA Grapalat" w:hAnsi="GHEA Grapalat"/>
        </w:rPr>
        <w:t>на каком основании (основаниях)</w:t>
      </w:r>
      <w:proofErr w:type="gramEnd"/>
      <w:r w:rsidRPr="000306ED">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78C657"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w:t>
      </w:r>
      <w:r w:rsidRPr="000306ED">
        <w:rPr>
          <w:rFonts w:ascii="GHEA Grapalat" w:hAnsi="GHEA Grapalat"/>
        </w:rPr>
        <w:lastRenderedPageBreak/>
        <w:t xml:space="preserve">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95DAE9A"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2A00303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446D239"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BFBB48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249F82F"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7AC30C0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B2148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5CB708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8A8452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A70E047"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758BCB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24D7A4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159951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4B896C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87C1AF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листингуются акции юридического лица, а также ссылается на имеющиеся на бирже документы.</w:t>
      </w:r>
    </w:p>
    <w:p w14:paraId="2C23600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w:t>
      </w:r>
      <w:r w:rsidRPr="000306ED">
        <w:rPr>
          <w:rFonts w:ascii="GHEA Grapalat" w:hAnsi="GHEA Grapalat"/>
        </w:rPr>
        <w:lastRenderedPageBreak/>
        <w:t>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428C942"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BBDD075" w14:textId="77777777" w:rsidR="00B32672" w:rsidRPr="00B32672" w:rsidRDefault="00B32672" w:rsidP="00A9306E">
      <w:pPr>
        <w:spacing w:line="360" w:lineRule="auto"/>
        <w:contextualSpacing/>
        <w:jc w:val="both"/>
        <w:rPr>
          <w:rFonts w:ascii="GHEA Grapalat" w:hAnsi="GHEA Grapalat"/>
        </w:rPr>
      </w:pPr>
    </w:p>
    <w:p w14:paraId="0BF2C610"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BA5181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07995697" w14:textId="77777777" w:rsidR="00A9306E" w:rsidRDefault="00A9306E">
      <w:pPr>
        <w:rPr>
          <w:rFonts w:ascii="GHEA Grapalat" w:hAnsi="GHEA Grapalat"/>
          <w:b/>
        </w:rPr>
      </w:pPr>
      <w:r>
        <w:rPr>
          <w:rFonts w:ascii="GHEA Grapalat" w:hAnsi="GHEA Grapalat"/>
          <w:b/>
        </w:rPr>
        <w:br w:type="page"/>
      </w:r>
    </w:p>
    <w:p w14:paraId="209B8F7C"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DC5D78" w14:textId="77777777"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F342B" w:rsidRPr="00884299">
        <w:rPr>
          <w:rFonts w:ascii="Sylfaen" w:hAnsi="Sylfaen" w:cs="Sylfaen"/>
          <w:b/>
          <w:sz w:val="22"/>
          <w:szCs w:val="22"/>
          <w:lang w:val="es-ES"/>
        </w:rPr>
        <w:t>ԳՀ-ՀԲՄԽԾՁԲ-2025/03</w:t>
      </w:r>
    </w:p>
    <w:p w14:paraId="42FA7AC4" w14:textId="77777777" w:rsidR="00B2572B" w:rsidRPr="009044F1" w:rsidRDefault="00B2572B" w:rsidP="00B46D58">
      <w:pPr>
        <w:widowControl w:val="0"/>
        <w:spacing w:after="120"/>
        <w:ind w:firstLine="567"/>
        <w:jc w:val="center"/>
        <w:rPr>
          <w:rFonts w:ascii="GHEA Grapalat" w:hAnsi="GHEA Grapalat"/>
        </w:rPr>
      </w:pPr>
    </w:p>
    <w:p w14:paraId="1E44978F"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8770112" w14:textId="77777777" w:rsidR="00B2572B" w:rsidRPr="009044F1" w:rsidRDefault="00B2572B" w:rsidP="00B46D58">
      <w:pPr>
        <w:widowControl w:val="0"/>
        <w:spacing w:after="120"/>
        <w:ind w:firstLine="567"/>
        <w:jc w:val="center"/>
        <w:rPr>
          <w:rFonts w:ascii="GHEA Grapalat" w:hAnsi="GHEA Grapalat"/>
        </w:rPr>
      </w:pPr>
    </w:p>
    <w:p w14:paraId="1870EB41" w14:textId="7777777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7F342B" w:rsidRPr="00884299">
        <w:rPr>
          <w:rFonts w:ascii="Sylfaen" w:hAnsi="Sylfaen" w:cs="Sylfaen"/>
          <w:b/>
          <w:sz w:val="22"/>
          <w:szCs w:val="22"/>
          <w:lang w:val="es-ES"/>
        </w:rPr>
        <w:t>ԳՀ-ՀԲՄԽԾՁԲ-2025/03</w:t>
      </w:r>
    </w:p>
    <w:p w14:paraId="3EFDDCAD"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2C07BE4D"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01C679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CBDE61E"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EFF88F9"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C31C878"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5CE46694"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41402471"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4C2D35F"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 xml:space="preserve">(совокупность себестоимости и прогнозируемой </w:t>
            </w:r>
            <w:proofErr w:type="gramStart"/>
            <w:r w:rsidRPr="00BC2673">
              <w:rPr>
                <w:rFonts w:ascii="GHEA Grapalat" w:hAnsi="GHEA Grapalat"/>
                <w:sz w:val="16"/>
                <w:szCs w:val="16"/>
              </w:rPr>
              <w:t>прибыли)</w:t>
            </w:r>
            <w:r w:rsidRPr="00BC2673">
              <w:rPr>
                <w:rFonts w:ascii="GHEA Grapalat" w:hAnsi="GHEA Grapalat"/>
              </w:rPr>
              <w:t xml:space="preserve">  </w:t>
            </w:r>
            <w:r w:rsidRPr="00BC2673">
              <w:rPr>
                <w:rFonts w:ascii="GHEA Grapalat" w:hAnsi="GHEA Grapalat"/>
                <w:b/>
                <w:sz w:val="20"/>
                <w:szCs w:val="20"/>
              </w:rPr>
              <w:t xml:space="preserve"> </w:t>
            </w:r>
            <w:proofErr w:type="gramEnd"/>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5133D8E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4D15C7C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79DE24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92328A6"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C36B2F8"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97C86E6"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294FDEE0"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8260F7D"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672D1FA0"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0C5D1AD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4DB34E1" w14:textId="77777777" w:rsidR="004A317B" w:rsidRPr="007F342B" w:rsidRDefault="004A317B" w:rsidP="00B46D58">
            <w:pPr>
              <w:widowControl w:val="0"/>
              <w:jc w:val="center"/>
              <w:rPr>
                <w:rFonts w:ascii="Courier New" w:hAnsi="Courier New" w:cs="Courier New"/>
                <w:b/>
                <w:sz w:val="20"/>
                <w:szCs w:val="20"/>
              </w:rPr>
            </w:pPr>
            <w:r w:rsidRPr="007F342B">
              <w:rPr>
                <w:rFonts w:ascii="Courier New" w:hAnsi="Courier New" w:cs="Courier New"/>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8888E01" w14:textId="77777777" w:rsidR="004A317B" w:rsidRPr="007F342B" w:rsidRDefault="007F342B" w:rsidP="00B46D58">
            <w:pPr>
              <w:widowControl w:val="0"/>
              <w:rPr>
                <w:rFonts w:ascii="Courier New" w:hAnsi="Courier New" w:cs="Courier New"/>
                <w:b/>
                <w:sz w:val="20"/>
                <w:szCs w:val="20"/>
              </w:rPr>
            </w:pPr>
            <w:r w:rsidRPr="007F342B">
              <w:rPr>
                <w:rFonts w:ascii="Courier New" w:hAnsi="Courier New" w:cs="Courier New"/>
                <w:b/>
                <w:sz w:val="20"/>
                <w:szCs w:val="20"/>
              </w:rPr>
              <w:t>консалтинговые услуги по закупкам</w:t>
            </w:r>
          </w:p>
        </w:tc>
        <w:tc>
          <w:tcPr>
            <w:tcW w:w="1914" w:type="dxa"/>
            <w:tcBorders>
              <w:top w:val="single" w:sz="4" w:space="0" w:color="auto"/>
              <w:left w:val="single" w:sz="4" w:space="0" w:color="auto"/>
              <w:bottom w:val="single" w:sz="4" w:space="0" w:color="auto"/>
              <w:right w:val="single" w:sz="4" w:space="0" w:color="auto"/>
            </w:tcBorders>
          </w:tcPr>
          <w:p w14:paraId="39BC9647"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12DDFA70"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68DD4997" w14:textId="77777777" w:rsidR="004A317B" w:rsidRPr="005744FC" w:rsidRDefault="004A317B" w:rsidP="00B46D58">
            <w:pPr>
              <w:widowControl w:val="0"/>
              <w:jc w:val="center"/>
              <w:rPr>
                <w:rFonts w:ascii="GHEA Grapalat" w:hAnsi="GHEA Grapalat"/>
                <w:sz w:val="20"/>
                <w:szCs w:val="20"/>
              </w:rPr>
            </w:pPr>
          </w:p>
        </w:tc>
      </w:tr>
    </w:tbl>
    <w:p w14:paraId="6ADAB285"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2FF760D"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D60B38D" w14:textId="77777777" w:rsidR="00DC619D" w:rsidRPr="00D3436F" w:rsidRDefault="00DC619D" w:rsidP="00B46D58">
      <w:pPr>
        <w:widowControl w:val="0"/>
        <w:spacing w:after="160"/>
        <w:jc w:val="both"/>
        <w:rPr>
          <w:rFonts w:ascii="GHEA Grapalat" w:hAnsi="GHEA Grapalat"/>
          <w:lang w:val="es-ES"/>
        </w:rPr>
      </w:pPr>
    </w:p>
    <w:p w14:paraId="01D51878"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67186AD0" w14:textId="77777777" w:rsidR="00B217BB" w:rsidRDefault="00B217BB" w:rsidP="00B46D58">
      <w:pPr>
        <w:rPr>
          <w:rFonts w:ascii="GHEA Grapalat" w:hAnsi="GHEA Grapalat"/>
          <w:b/>
        </w:rPr>
      </w:pPr>
      <w:r>
        <w:rPr>
          <w:rFonts w:ascii="GHEA Grapalat" w:hAnsi="GHEA Grapalat"/>
          <w:b/>
        </w:rPr>
        <w:br w:type="page"/>
      </w:r>
    </w:p>
    <w:p w14:paraId="2EC6A8C0"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644898C" w14:textId="77777777"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7F342B" w:rsidRPr="007F342B">
        <w:rPr>
          <w:rFonts w:ascii="Sylfaen" w:hAnsi="Sylfaen" w:cs="Sylfaen"/>
          <w:b/>
          <w:sz w:val="22"/>
          <w:szCs w:val="22"/>
          <w:lang w:val="es-ES"/>
        </w:rPr>
        <w:t xml:space="preserve"> </w:t>
      </w:r>
      <w:r w:rsidR="007F342B" w:rsidRPr="00884299">
        <w:rPr>
          <w:rFonts w:ascii="Sylfaen" w:hAnsi="Sylfaen" w:cs="Sylfaen"/>
          <w:b/>
          <w:sz w:val="22"/>
          <w:szCs w:val="22"/>
          <w:lang w:val="es-ES"/>
        </w:rPr>
        <w:t xml:space="preserve">ԳՀ-ՀԲՄԽԾՁԲ-2025/03 </w:t>
      </w:r>
      <w:r w:rsidR="007F342B">
        <w:rPr>
          <w:rFonts w:ascii="Sylfaen" w:hAnsi="Sylfaen" w:cs="Sylfaen"/>
          <w:b/>
          <w:sz w:val="22"/>
          <w:szCs w:val="22"/>
          <w:lang w:val="es-ES"/>
        </w:rPr>
        <w:t xml:space="preserve"> </w:t>
      </w:r>
    </w:p>
    <w:p w14:paraId="5E5D7163" w14:textId="77777777" w:rsidR="00AF4211" w:rsidRPr="00B138F3" w:rsidRDefault="00AF4211" w:rsidP="000A214C">
      <w:pPr>
        <w:widowControl w:val="0"/>
        <w:spacing w:after="160"/>
        <w:jc w:val="center"/>
        <w:rPr>
          <w:rFonts w:ascii="GHEA Grapalat" w:hAnsi="GHEA Grapalat"/>
          <w:b/>
        </w:rPr>
      </w:pPr>
    </w:p>
    <w:p w14:paraId="41D3BF4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35DD83D"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3AA41821" w14:textId="77777777" w:rsidTr="000745BE">
        <w:tc>
          <w:tcPr>
            <w:tcW w:w="4786" w:type="dxa"/>
          </w:tcPr>
          <w:p w14:paraId="723D8701"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D713251"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14:paraId="443E8780" w14:textId="77777777" w:rsidR="000A214C" w:rsidRPr="00B138F3" w:rsidRDefault="000A214C" w:rsidP="000A214C">
      <w:pPr>
        <w:widowControl w:val="0"/>
        <w:spacing w:after="160"/>
        <w:rPr>
          <w:rFonts w:ascii="GHEA Grapalat" w:hAnsi="GHEA Grapalat" w:cs="GHEA Grapalat"/>
          <w:b/>
        </w:rPr>
      </w:pPr>
    </w:p>
    <w:p w14:paraId="2DE1075A"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CE3D6F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BBAC8A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7B173DC"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3DB67EB0"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26EF8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79BF8306"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31288D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3918B67D"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7F342B" w:rsidRPr="00884299">
        <w:rPr>
          <w:rFonts w:ascii="Sylfaen" w:hAnsi="Sylfaen" w:cs="Sylfaen"/>
          <w:b/>
          <w:sz w:val="22"/>
          <w:szCs w:val="22"/>
          <w:lang w:val="es-ES"/>
        </w:rPr>
        <w:t xml:space="preserve">ԳՀ-ՀԲՄԽԾՁԲ-2025/03 </w:t>
      </w:r>
      <w:r w:rsidR="007F342B">
        <w:rPr>
          <w:rFonts w:ascii="Sylfaen" w:hAnsi="Sylfaen" w:cs="Sylfaen"/>
          <w:b/>
          <w:sz w:val="22"/>
          <w:szCs w:val="22"/>
          <w:lang w:val="es-ES"/>
        </w:rPr>
        <w:t xml:space="preserve"> </w:t>
      </w:r>
    </w:p>
    <w:p w14:paraId="041DA218"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7FE02D89" w14:textId="77777777" w:rsidR="000A214C" w:rsidRPr="00B138F3" w:rsidRDefault="000A214C" w:rsidP="000A214C">
      <w:pPr>
        <w:rPr>
          <w:rFonts w:ascii="GHEA Grapalat" w:hAnsi="GHEA Grapalat"/>
        </w:rPr>
      </w:pPr>
      <w:r w:rsidRPr="00B138F3">
        <w:rPr>
          <w:rFonts w:ascii="GHEA Grapalat" w:hAnsi="GHEA Grapalat"/>
        </w:rPr>
        <w:br w:type="page"/>
      </w:r>
    </w:p>
    <w:p w14:paraId="563FD12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947FD6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9D1BE7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E840DA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B0DA62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5AAF24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A1CEFF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32EF20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B08F1A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012C7DF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2E88FA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EDC7C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B9D1BE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554429AF"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33000467"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2B5B77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04D089C"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650061E"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075E4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0B8982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4B2835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F6457C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7890EB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0075C8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5746D4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91CB6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363E7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E07063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E87360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430FC5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64D8638"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472312C5" w14:textId="77777777"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14:paraId="2793F625" w14:textId="77777777" w:rsidR="00BE2572" w:rsidRPr="00B138F3" w:rsidRDefault="00BE2572" w:rsidP="00BE2572">
      <w:pPr>
        <w:widowControl w:val="0"/>
        <w:spacing w:after="160"/>
        <w:jc w:val="center"/>
        <w:rPr>
          <w:rFonts w:ascii="GHEA Grapalat" w:hAnsi="GHEA Grapalat" w:cs="Sylfaen"/>
        </w:rPr>
      </w:pPr>
    </w:p>
    <w:p w14:paraId="7256B677" w14:textId="77777777" w:rsidR="00E752B6" w:rsidRPr="00E752B6" w:rsidRDefault="00E752B6" w:rsidP="00BE2572">
      <w:pPr>
        <w:rPr>
          <w:rFonts w:ascii="GHEA Grapalat" w:hAnsi="GHEA Grapalat" w:cs="Sylfaen"/>
        </w:rPr>
      </w:pPr>
    </w:p>
    <w:p w14:paraId="03A2E8F2"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7AD0993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CF4D2E"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9053DF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24246"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40859542"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25F71A"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46683DB3"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BBE5B5" w14:textId="77777777" w:rsidR="00E752B6" w:rsidRPr="00A11284" w:rsidRDefault="00E752B6" w:rsidP="009216D6">
            <w:pPr>
              <w:widowControl w:val="0"/>
              <w:tabs>
                <w:tab w:val="left" w:pos="855"/>
              </w:tabs>
              <w:spacing w:after="160"/>
              <w:ind w:left="360"/>
              <w:rPr>
                <w:rFonts w:ascii="GHEA Grapalat" w:hAnsi="GHEA Grapalat"/>
              </w:rPr>
            </w:pPr>
            <w:r w:rsidRPr="00A11284">
              <w:rPr>
                <w:rFonts w:ascii="GHEA Grapalat" w:hAnsi="GHEA Grapalat"/>
              </w:rPr>
              <w:t>4.</w:t>
            </w:r>
            <w:r w:rsidRPr="00A11284">
              <w:rPr>
                <w:rFonts w:ascii="GHEA Grapalat" w:hAnsi="GHEA Grapalat"/>
              </w:rPr>
              <w:tab/>
              <w:t>Наименование, или имя, фамилия плательщика (Компания:</w:t>
            </w:r>
          </w:p>
        </w:tc>
      </w:tr>
      <w:tr w:rsidR="00E752B6" w:rsidRPr="00B138F3" w14:paraId="1C9BB057"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13D9EA" w14:textId="77777777" w:rsidR="00E752B6" w:rsidRPr="00A11284" w:rsidRDefault="00E752B6" w:rsidP="009216D6">
            <w:pPr>
              <w:widowControl w:val="0"/>
              <w:tabs>
                <w:tab w:val="left" w:pos="855"/>
              </w:tabs>
              <w:spacing w:after="160"/>
              <w:ind w:left="360"/>
              <w:rPr>
                <w:rFonts w:ascii="GHEA Grapalat" w:hAnsi="GHEA Grapalat"/>
              </w:rPr>
            </w:pPr>
            <w:r w:rsidRPr="00A11284">
              <w:rPr>
                <w:rFonts w:ascii="GHEA Grapalat" w:hAnsi="GHEA Grapalat"/>
              </w:rPr>
              <w:t>5.</w:t>
            </w:r>
            <w:r w:rsidRPr="00A11284">
              <w:rPr>
                <w:rFonts w:ascii="GHEA Grapalat" w:hAnsi="GHEA Grapalat"/>
              </w:rPr>
              <w:tab/>
              <w:t>Обслуживающая плательщика Финансовая организация (банк):</w:t>
            </w:r>
          </w:p>
        </w:tc>
      </w:tr>
      <w:tr w:rsidR="00E752B6" w:rsidRPr="00B138F3" w14:paraId="7DB8C3E2"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C8B447" w14:textId="77777777" w:rsidR="00E752B6" w:rsidRPr="00A11284" w:rsidRDefault="00E752B6" w:rsidP="009216D6">
            <w:pPr>
              <w:widowControl w:val="0"/>
              <w:tabs>
                <w:tab w:val="left" w:pos="855"/>
              </w:tabs>
              <w:spacing w:after="160"/>
              <w:ind w:left="360"/>
              <w:rPr>
                <w:rFonts w:ascii="GHEA Grapalat" w:hAnsi="GHEA Grapalat"/>
              </w:rPr>
            </w:pPr>
            <w:r w:rsidRPr="00A11284">
              <w:rPr>
                <w:rFonts w:ascii="GHEA Grapalat" w:hAnsi="GHEA Grapalat"/>
              </w:rPr>
              <w:t>6.</w:t>
            </w:r>
            <w:r w:rsidRPr="00A11284">
              <w:rPr>
                <w:rFonts w:ascii="GHEA Grapalat" w:hAnsi="GHEA Grapalat"/>
              </w:rPr>
              <w:tab/>
              <w:t>Номер счета плательщика:</w:t>
            </w:r>
          </w:p>
        </w:tc>
      </w:tr>
      <w:tr w:rsidR="00E752B6" w:rsidRPr="00B138F3" w14:paraId="093E188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3FA8DE" w14:textId="77777777" w:rsidR="00E752B6" w:rsidRPr="00A11284" w:rsidRDefault="00E752B6" w:rsidP="009216D6">
            <w:pPr>
              <w:widowControl w:val="0"/>
              <w:tabs>
                <w:tab w:val="left" w:pos="855"/>
              </w:tabs>
              <w:spacing w:after="160"/>
              <w:ind w:left="360"/>
              <w:rPr>
                <w:rFonts w:ascii="GHEA Grapalat" w:hAnsi="GHEA Grapalat"/>
              </w:rPr>
            </w:pPr>
            <w:r w:rsidRPr="00A11284">
              <w:rPr>
                <w:rFonts w:ascii="GHEA Grapalat" w:hAnsi="GHEA Grapalat"/>
              </w:rPr>
              <w:t>7.</w:t>
            </w:r>
            <w:r w:rsidRPr="00A11284">
              <w:rPr>
                <w:rFonts w:ascii="GHEA Grapalat" w:hAnsi="GHEA Grapalat"/>
              </w:rPr>
              <w:tab/>
              <w:t>УНН плательщика:</w:t>
            </w:r>
          </w:p>
        </w:tc>
      </w:tr>
      <w:tr w:rsidR="00E752B6" w:rsidRPr="00B138F3" w14:paraId="03251E5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40B323" w14:textId="77777777" w:rsidR="00E752B6" w:rsidRPr="00A11284" w:rsidRDefault="00E752B6" w:rsidP="009216D6">
            <w:pPr>
              <w:widowControl w:val="0"/>
              <w:tabs>
                <w:tab w:val="left" w:pos="855"/>
              </w:tabs>
              <w:spacing w:after="160"/>
              <w:ind w:left="360"/>
              <w:rPr>
                <w:rFonts w:ascii="GHEA Grapalat" w:hAnsi="GHEA Grapalat"/>
              </w:rPr>
            </w:pPr>
            <w:r w:rsidRPr="00A11284">
              <w:rPr>
                <w:rFonts w:ascii="GHEA Grapalat" w:hAnsi="GHEA Grapalat"/>
              </w:rPr>
              <w:t>8.</w:t>
            </w:r>
            <w:r w:rsidRPr="00A11284">
              <w:rPr>
                <w:rFonts w:ascii="GHEA Grapalat" w:hAnsi="GHEA Grapalat"/>
              </w:rPr>
              <w:tab/>
              <w:t>НЗОУ плательщика:</w:t>
            </w:r>
          </w:p>
        </w:tc>
      </w:tr>
      <w:tr w:rsidR="007F342B" w:rsidRPr="00B138F3" w14:paraId="22D18B1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A5E54" w14:textId="77777777" w:rsidR="007F342B" w:rsidRPr="00A11284" w:rsidRDefault="007F342B" w:rsidP="00A11284">
            <w:pPr>
              <w:widowControl w:val="0"/>
              <w:tabs>
                <w:tab w:val="left" w:pos="855"/>
              </w:tabs>
              <w:spacing w:after="160"/>
              <w:ind w:left="360"/>
              <w:rPr>
                <w:rFonts w:ascii="GHEA Grapalat" w:hAnsi="GHEA Grapalat"/>
              </w:rPr>
            </w:pPr>
            <w:r w:rsidRPr="00A11284">
              <w:rPr>
                <w:rFonts w:ascii="GHEA Grapalat" w:hAnsi="GHEA Grapalat"/>
              </w:rPr>
              <w:t xml:space="preserve">9. </w:t>
            </w:r>
            <w:proofErr w:type="gramStart"/>
            <w:r w:rsidRPr="00A11284">
              <w:rPr>
                <w:rFonts w:ascii="GHEA Grapalat" w:hAnsi="GHEA Grapalat"/>
              </w:rPr>
              <w:t>Бенефициар  имя</w:t>
            </w:r>
            <w:proofErr w:type="gramEnd"/>
            <w:r w:rsidRPr="00A11284">
              <w:rPr>
                <w:rFonts w:ascii="GHEA Grapalat" w:hAnsi="GHEA Grapalat"/>
              </w:rPr>
              <w:t xml:space="preserve"> , или имя фамилия ` Гарни муниципалитет</w:t>
            </w:r>
          </w:p>
        </w:tc>
      </w:tr>
      <w:tr w:rsidR="007F342B" w:rsidRPr="00B138F3" w14:paraId="437A360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D2DD22" w14:textId="77777777" w:rsidR="007F342B" w:rsidRPr="00A11284" w:rsidRDefault="007F342B" w:rsidP="00A11284">
            <w:pPr>
              <w:widowControl w:val="0"/>
              <w:tabs>
                <w:tab w:val="left" w:pos="855"/>
              </w:tabs>
              <w:spacing w:after="160"/>
              <w:ind w:left="360"/>
              <w:rPr>
                <w:rFonts w:ascii="GHEA Grapalat" w:hAnsi="GHEA Grapalat"/>
              </w:rPr>
            </w:pPr>
            <w:r w:rsidRPr="00A11284">
              <w:rPr>
                <w:rFonts w:ascii="GHEA Grapalat" w:hAnsi="GHEA Grapalat"/>
              </w:rPr>
              <w:t xml:space="preserve">10. </w:t>
            </w:r>
            <w:proofErr w:type="gramStart"/>
            <w:r w:rsidRPr="00A11284">
              <w:rPr>
                <w:rFonts w:ascii="GHEA Grapalat" w:hAnsi="GHEA Grapalat"/>
              </w:rPr>
              <w:t>Бенефициар  ПСЦ</w:t>
            </w:r>
            <w:proofErr w:type="gramEnd"/>
            <w:r w:rsidRPr="00A11284">
              <w:rPr>
                <w:rFonts w:ascii="GHEA Grapalat" w:hAnsi="GHEA Grapalat"/>
              </w:rPr>
              <w:t xml:space="preserve"> </w:t>
            </w:r>
            <w:proofErr w:type="gramStart"/>
            <w:r w:rsidRPr="00A11284">
              <w:rPr>
                <w:rFonts w:ascii="GHEA Grapalat" w:hAnsi="GHEA Grapalat"/>
              </w:rPr>
              <w:t>( не</w:t>
            </w:r>
            <w:proofErr w:type="gramEnd"/>
            <w:r w:rsidRPr="00A11284">
              <w:rPr>
                <w:rFonts w:ascii="GHEA Grapalat" w:hAnsi="GHEA Grapalat"/>
              </w:rPr>
              <w:t xml:space="preserve"> </w:t>
            </w:r>
            <w:proofErr w:type="gramStart"/>
            <w:r w:rsidRPr="00A11284">
              <w:rPr>
                <w:rFonts w:ascii="GHEA Grapalat" w:hAnsi="GHEA Grapalat"/>
              </w:rPr>
              <w:t>заполняется )</w:t>
            </w:r>
            <w:proofErr w:type="gramEnd"/>
          </w:p>
        </w:tc>
      </w:tr>
      <w:tr w:rsidR="007F342B" w:rsidRPr="00B138F3" w14:paraId="7414A8E3"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774165" w14:textId="77777777" w:rsidR="007F342B" w:rsidRPr="00A11284" w:rsidRDefault="007F342B" w:rsidP="00A11284">
            <w:pPr>
              <w:widowControl w:val="0"/>
              <w:tabs>
                <w:tab w:val="left" w:pos="855"/>
              </w:tabs>
              <w:spacing w:after="160"/>
              <w:ind w:left="360"/>
              <w:rPr>
                <w:rFonts w:ascii="GHEA Grapalat" w:hAnsi="GHEA Grapalat"/>
              </w:rPr>
            </w:pPr>
            <w:r w:rsidRPr="00A11284">
              <w:rPr>
                <w:rFonts w:ascii="GHEA Grapalat" w:hAnsi="GHEA Grapalat"/>
              </w:rPr>
              <w:t xml:space="preserve">11. Бенефициар Номер плательщика </w:t>
            </w:r>
            <w:proofErr w:type="gramStart"/>
            <w:r w:rsidRPr="00A11284">
              <w:rPr>
                <w:rFonts w:ascii="GHEA Grapalat" w:hAnsi="GHEA Grapalat"/>
              </w:rPr>
              <w:t>НДС :</w:t>
            </w:r>
            <w:proofErr w:type="gramEnd"/>
            <w:r w:rsidRPr="00A11284">
              <w:rPr>
                <w:rFonts w:ascii="GHEA Grapalat" w:hAnsi="GHEA Grapalat"/>
              </w:rPr>
              <w:t xml:space="preserve"> 03560247</w:t>
            </w:r>
          </w:p>
        </w:tc>
      </w:tr>
      <w:tr w:rsidR="007F342B" w:rsidRPr="00B138F3" w14:paraId="32354C51"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00D91" w14:textId="77777777" w:rsidR="007F342B" w:rsidRPr="00A11284" w:rsidRDefault="007F342B" w:rsidP="00A11284">
            <w:pPr>
              <w:widowControl w:val="0"/>
              <w:tabs>
                <w:tab w:val="left" w:pos="855"/>
              </w:tabs>
              <w:spacing w:after="160"/>
              <w:ind w:left="360"/>
              <w:rPr>
                <w:rFonts w:ascii="GHEA Grapalat" w:hAnsi="GHEA Grapalat"/>
              </w:rPr>
            </w:pPr>
            <w:r w:rsidRPr="00A11284">
              <w:rPr>
                <w:rFonts w:ascii="GHEA Grapalat" w:hAnsi="GHEA Grapalat"/>
              </w:rPr>
              <w:t xml:space="preserve">1 2. Имя </w:t>
            </w:r>
            <w:proofErr w:type="gramStart"/>
            <w:r w:rsidRPr="00A11284">
              <w:rPr>
                <w:rFonts w:ascii="GHEA Grapalat" w:hAnsi="GHEA Grapalat"/>
              </w:rPr>
              <w:t>бенефициара​  дежурный</w:t>
            </w:r>
            <w:proofErr w:type="gramEnd"/>
            <w:r w:rsidRPr="00A11284">
              <w:rPr>
                <w:rFonts w:ascii="GHEA Grapalat" w:hAnsi="GHEA Grapalat"/>
              </w:rPr>
              <w:t xml:space="preserve"> Финансовый организация </w:t>
            </w:r>
            <w:proofErr w:type="gramStart"/>
            <w:r w:rsidRPr="00A11284">
              <w:rPr>
                <w:rFonts w:ascii="GHEA Grapalat" w:hAnsi="GHEA Grapalat"/>
              </w:rPr>
              <w:t>( банк</w:t>
            </w:r>
            <w:proofErr w:type="gramEnd"/>
            <w:r w:rsidRPr="00A11284">
              <w:rPr>
                <w:rFonts w:ascii="GHEA Grapalat" w:hAnsi="GHEA Grapalat"/>
              </w:rPr>
              <w:t xml:space="preserve"> </w:t>
            </w:r>
            <w:proofErr w:type="gramStart"/>
            <w:r w:rsidRPr="00A11284">
              <w:rPr>
                <w:rFonts w:ascii="GHEA Grapalat" w:hAnsi="GHEA Grapalat"/>
              </w:rPr>
              <w:t>) :</w:t>
            </w:r>
            <w:proofErr w:type="gramEnd"/>
            <w:r w:rsidRPr="00A11284">
              <w:rPr>
                <w:rFonts w:ascii="GHEA Grapalat" w:hAnsi="GHEA Grapalat"/>
              </w:rPr>
              <w:t xml:space="preserve"> Армения ФН оперативный отделение</w:t>
            </w:r>
          </w:p>
        </w:tc>
      </w:tr>
      <w:tr w:rsidR="007F342B" w:rsidRPr="00B138F3" w14:paraId="20FE3F44"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BD94B2" w14:textId="77777777" w:rsidR="007F342B" w:rsidRPr="00A11284" w:rsidRDefault="007F342B" w:rsidP="00A11284">
            <w:pPr>
              <w:widowControl w:val="0"/>
              <w:tabs>
                <w:tab w:val="left" w:pos="855"/>
              </w:tabs>
              <w:spacing w:after="160"/>
              <w:ind w:left="360"/>
              <w:rPr>
                <w:rFonts w:ascii="GHEA Grapalat" w:hAnsi="GHEA Grapalat"/>
              </w:rPr>
            </w:pPr>
            <w:r w:rsidRPr="00A11284">
              <w:rPr>
                <w:rFonts w:ascii="GHEA Grapalat" w:hAnsi="GHEA Grapalat"/>
              </w:rPr>
              <w:t xml:space="preserve">1 3. Бенефициар счет число </w:t>
            </w:r>
            <w:proofErr w:type="gramStart"/>
            <w:r w:rsidRPr="00A11284">
              <w:rPr>
                <w:rFonts w:ascii="GHEA Grapalat" w:hAnsi="GHEA Grapalat"/>
              </w:rPr>
              <w:t>( число .N</w:t>
            </w:r>
            <w:proofErr w:type="gramEnd"/>
            <w:r w:rsidRPr="00A11284">
              <w:rPr>
                <w:rFonts w:ascii="GHEA Grapalat" w:hAnsi="GHEA Grapalat"/>
              </w:rPr>
              <w:t xml:space="preserve"> ) 900005000758</w:t>
            </w:r>
          </w:p>
        </w:tc>
      </w:tr>
      <w:tr w:rsidR="00E752B6" w:rsidRPr="00B138F3" w14:paraId="787B3D8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DDBEF" w14:textId="77777777" w:rsidR="00E752B6" w:rsidRPr="00A11284" w:rsidRDefault="00E752B6" w:rsidP="009216D6">
            <w:pPr>
              <w:widowControl w:val="0"/>
              <w:tabs>
                <w:tab w:val="left" w:pos="855"/>
              </w:tabs>
              <w:spacing w:after="160"/>
              <w:ind w:left="360"/>
              <w:rPr>
                <w:rFonts w:ascii="GHEA Grapalat" w:hAnsi="GHEA Grapalat"/>
              </w:rPr>
            </w:pPr>
            <w:r w:rsidRPr="00A11284">
              <w:rPr>
                <w:rFonts w:ascii="GHEA Grapalat" w:hAnsi="GHEA Grapalat"/>
              </w:rPr>
              <w:t>14.</w:t>
            </w:r>
            <w:r w:rsidRPr="00A11284">
              <w:rPr>
                <w:rFonts w:ascii="GHEA Grapalat" w:hAnsi="GHEA Grapalat"/>
              </w:rPr>
              <w:tab/>
              <w:t>Сумма (цифрами и прописью):</w:t>
            </w:r>
          </w:p>
        </w:tc>
      </w:tr>
      <w:tr w:rsidR="00E752B6" w:rsidRPr="00B138F3" w14:paraId="264AD7A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F579B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640D87A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40767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7C3ED1E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1AC68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412D05C5"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11067E6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69DB1DF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433F2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7C30572"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19D312"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546428D2"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FB4D131"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6C9F222" w14:textId="77777777" w:rsidR="00E752B6" w:rsidRPr="00B138F3" w:rsidRDefault="00E752B6" w:rsidP="009216D6">
            <w:pPr>
              <w:widowControl w:val="0"/>
              <w:spacing w:after="160"/>
              <w:rPr>
                <w:rFonts w:ascii="GHEA Grapalat" w:hAnsi="GHEA Grapalat" w:cs="Sylfaen"/>
              </w:rPr>
            </w:pPr>
          </w:p>
          <w:p w14:paraId="2C5AD812"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341FFC96" w14:textId="77777777" w:rsidR="00E752B6" w:rsidRPr="00B138F3" w:rsidRDefault="00E752B6" w:rsidP="009216D6">
            <w:pPr>
              <w:widowControl w:val="0"/>
              <w:spacing w:after="160"/>
              <w:rPr>
                <w:rFonts w:ascii="GHEA Grapalat" w:hAnsi="GHEA Grapalat" w:cs="Sylfaen"/>
              </w:rPr>
            </w:pPr>
          </w:p>
          <w:p w14:paraId="4A29DC5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2F79568" w14:textId="77777777" w:rsidR="00E752B6" w:rsidRPr="00B138F3" w:rsidRDefault="00E752B6" w:rsidP="009216D6">
            <w:pPr>
              <w:widowControl w:val="0"/>
              <w:spacing w:after="160"/>
              <w:rPr>
                <w:rFonts w:ascii="GHEA Grapalat" w:hAnsi="GHEA Grapalat" w:cs="Sylfaen"/>
              </w:rPr>
            </w:pPr>
          </w:p>
          <w:p w14:paraId="2F2B8469"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33836A84"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39A1089"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87935A7" w14:textId="77777777" w:rsidR="00E752B6" w:rsidRPr="00B138F3" w:rsidRDefault="00E752B6" w:rsidP="009216D6">
            <w:pPr>
              <w:widowControl w:val="0"/>
              <w:spacing w:after="160"/>
              <w:rPr>
                <w:rFonts w:ascii="GHEA Grapalat" w:hAnsi="GHEA Grapalat" w:cs="Sylfaen"/>
              </w:rPr>
            </w:pPr>
          </w:p>
          <w:p w14:paraId="3D0C385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8DB0275" w14:textId="77777777" w:rsidR="00E752B6" w:rsidRPr="00B138F3" w:rsidRDefault="00E752B6" w:rsidP="009216D6">
            <w:pPr>
              <w:widowControl w:val="0"/>
              <w:spacing w:after="160"/>
              <w:jc w:val="right"/>
              <w:rPr>
                <w:rFonts w:ascii="GHEA Grapalat" w:hAnsi="GHEA Grapalat" w:cs="Tahoma"/>
              </w:rPr>
            </w:pPr>
          </w:p>
          <w:p w14:paraId="24F9FE99"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5A900FC" w14:textId="77777777" w:rsidR="00E752B6" w:rsidRPr="00B138F3" w:rsidRDefault="00E752B6" w:rsidP="009216D6">
            <w:pPr>
              <w:widowControl w:val="0"/>
              <w:spacing w:after="160"/>
              <w:rPr>
                <w:rFonts w:ascii="GHEA Grapalat" w:hAnsi="GHEA Grapalat" w:cs="Sylfaen"/>
              </w:rPr>
            </w:pPr>
          </w:p>
          <w:p w14:paraId="5F978F5F"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46E2FA5E"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217EDD0D"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AF3109E" w14:textId="77777777" w:rsidR="00E752B6" w:rsidRPr="00B138F3" w:rsidRDefault="00E752B6" w:rsidP="009216D6">
            <w:pPr>
              <w:widowControl w:val="0"/>
              <w:spacing w:after="160"/>
              <w:rPr>
                <w:rFonts w:ascii="GHEA Grapalat" w:hAnsi="GHEA Grapalat"/>
              </w:rPr>
            </w:pPr>
          </w:p>
          <w:p w14:paraId="79D14F84"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6DE47E26"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1C87A1A" w14:textId="77777777" w:rsidR="00E752B6" w:rsidRPr="00B138F3" w:rsidRDefault="00E752B6" w:rsidP="009216D6">
            <w:pPr>
              <w:widowControl w:val="0"/>
              <w:spacing w:after="160"/>
              <w:rPr>
                <w:rFonts w:ascii="GHEA Grapalat" w:hAnsi="GHEA Grapalat" w:cs="Tahoma"/>
              </w:rPr>
            </w:pPr>
          </w:p>
          <w:p w14:paraId="330132DA"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008B55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9213313" w14:textId="77777777" w:rsidR="00E752B6" w:rsidRPr="00B138F3" w:rsidRDefault="00E752B6" w:rsidP="009216D6">
            <w:pPr>
              <w:widowControl w:val="0"/>
              <w:spacing w:after="160"/>
              <w:rPr>
                <w:rFonts w:ascii="GHEA Grapalat" w:hAnsi="GHEA Grapalat" w:cs="Tahoma"/>
              </w:rPr>
            </w:pPr>
          </w:p>
          <w:p w14:paraId="09B15EC2"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48CFFE1"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0415EE9" w14:textId="77777777" w:rsidR="00E752B6" w:rsidRPr="00B138F3" w:rsidRDefault="00E752B6" w:rsidP="009216D6">
            <w:pPr>
              <w:widowControl w:val="0"/>
              <w:spacing w:after="160"/>
              <w:rPr>
                <w:rFonts w:ascii="GHEA Grapalat" w:hAnsi="GHEA Grapalat" w:cs="Arial"/>
              </w:rPr>
            </w:pPr>
          </w:p>
        </w:tc>
      </w:tr>
      <w:tr w:rsidR="00E752B6" w:rsidRPr="00B138F3" w14:paraId="73E4E15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CABCD4E"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5EFE50E" w14:textId="77777777" w:rsidR="00E752B6" w:rsidRPr="00B138F3" w:rsidRDefault="00E752B6" w:rsidP="009216D6">
            <w:pPr>
              <w:widowControl w:val="0"/>
              <w:spacing w:after="160"/>
              <w:rPr>
                <w:rFonts w:ascii="GHEA Grapalat" w:hAnsi="GHEA Grapalat" w:cs="Sylfaen"/>
              </w:rPr>
            </w:pPr>
          </w:p>
          <w:p w14:paraId="4F331B02"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69FFC28"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29981F7" w14:textId="77777777" w:rsidR="00E752B6" w:rsidRPr="00B138F3" w:rsidRDefault="00E752B6" w:rsidP="009216D6">
            <w:pPr>
              <w:widowControl w:val="0"/>
              <w:spacing w:after="160"/>
              <w:rPr>
                <w:rFonts w:ascii="GHEA Grapalat" w:hAnsi="GHEA Grapalat"/>
              </w:rPr>
            </w:pPr>
          </w:p>
          <w:p w14:paraId="061BCF1B"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EA6096C" w14:textId="77777777" w:rsidR="00E752B6" w:rsidRPr="00B138F3" w:rsidRDefault="00E752B6" w:rsidP="00E752B6">
      <w:pPr>
        <w:widowControl w:val="0"/>
        <w:spacing w:after="160"/>
        <w:jc w:val="center"/>
        <w:rPr>
          <w:rFonts w:ascii="GHEA Grapalat" w:hAnsi="GHEA Grapalat" w:cs="Sylfaen"/>
        </w:rPr>
      </w:pPr>
    </w:p>
    <w:p w14:paraId="32C431E7" w14:textId="77777777" w:rsidR="00E752B6" w:rsidRPr="00E752B6" w:rsidRDefault="00E752B6" w:rsidP="00BE2572">
      <w:pPr>
        <w:rPr>
          <w:rFonts w:ascii="GHEA Grapalat" w:hAnsi="GHEA Grapalat" w:cs="Sylfaen"/>
        </w:rPr>
      </w:pPr>
    </w:p>
    <w:p w14:paraId="2BBB3134" w14:textId="77777777" w:rsidR="00E752B6" w:rsidRDefault="00E752B6" w:rsidP="00BE2572">
      <w:pPr>
        <w:rPr>
          <w:rFonts w:ascii="GHEA Grapalat" w:hAnsi="GHEA Grapalat" w:cs="Sylfaen"/>
          <w:lang w:val="hy-AM"/>
        </w:rPr>
      </w:pPr>
    </w:p>
    <w:p w14:paraId="475B59E7" w14:textId="77777777" w:rsidR="00E752B6" w:rsidRDefault="00E752B6" w:rsidP="00BE2572">
      <w:pPr>
        <w:rPr>
          <w:rFonts w:ascii="GHEA Grapalat" w:hAnsi="GHEA Grapalat" w:cs="Sylfaen"/>
          <w:lang w:val="hy-AM"/>
        </w:rPr>
      </w:pPr>
    </w:p>
    <w:p w14:paraId="1694CDBC" w14:textId="77777777" w:rsidR="00E752B6" w:rsidRDefault="00E752B6" w:rsidP="00BE2572">
      <w:pPr>
        <w:rPr>
          <w:rFonts w:ascii="GHEA Grapalat" w:hAnsi="GHEA Grapalat" w:cs="Sylfaen"/>
          <w:lang w:val="hy-AM"/>
        </w:rPr>
      </w:pPr>
    </w:p>
    <w:p w14:paraId="65A55E77" w14:textId="77777777" w:rsidR="00E752B6" w:rsidRDefault="00E752B6" w:rsidP="00BE2572">
      <w:pPr>
        <w:rPr>
          <w:rFonts w:ascii="GHEA Grapalat" w:hAnsi="GHEA Grapalat" w:cs="Sylfaen"/>
          <w:lang w:val="hy-AM"/>
        </w:rPr>
      </w:pPr>
    </w:p>
    <w:p w14:paraId="1425EBC7" w14:textId="77777777" w:rsidR="00E752B6" w:rsidRDefault="00E752B6" w:rsidP="00BE2572">
      <w:pPr>
        <w:rPr>
          <w:rFonts w:ascii="GHEA Grapalat" w:hAnsi="GHEA Grapalat" w:cs="Sylfaen"/>
          <w:lang w:val="hy-AM"/>
        </w:rPr>
      </w:pPr>
    </w:p>
    <w:p w14:paraId="0DD2DE07" w14:textId="77777777" w:rsidR="00E752B6" w:rsidRDefault="00E752B6" w:rsidP="00BE2572">
      <w:pPr>
        <w:rPr>
          <w:rFonts w:ascii="GHEA Grapalat" w:hAnsi="GHEA Grapalat" w:cs="Sylfaen"/>
          <w:lang w:val="hy-AM"/>
        </w:rPr>
      </w:pPr>
    </w:p>
    <w:p w14:paraId="6D9C76E0" w14:textId="77777777" w:rsidR="00E752B6" w:rsidRDefault="00E752B6" w:rsidP="00BE2572">
      <w:pPr>
        <w:rPr>
          <w:rFonts w:ascii="GHEA Grapalat" w:hAnsi="GHEA Grapalat" w:cs="Sylfaen"/>
          <w:lang w:val="hy-AM"/>
        </w:rPr>
      </w:pPr>
    </w:p>
    <w:p w14:paraId="26896264" w14:textId="77777777" w:rsidR="00E752B6" w:rsidRDefault="00E752B6" w:rsidP="00BE2572">
      <w:pPr>
        <w:rPr>
          <w:rFonts w:ascii="GHEA Grapalat" w:hAnsi="GHEA Grapalat" w:cs="Sylfaen"/>
          <w:lang w:val="hy-AM"/>
        </w:rPr>
      </w:pPr>
    </w:p>
    <w:p w14:paraId="7F906945" w14:textId="77777777" w:rsidR="00E752B6" w:rsidRDefault="00E752B6" w:rsidP="00BE2572">
      <w:pPr>
        <w:rPr>
          <w:rFonts w:ascii="GHEA Grapalat" w:hAnsi="GHEA Grapalat" w:cs="Sylfaen"/>
          <w:lang w:val="hy-AM"/>
        </w:rPr>
      </w:pPr>
    </w:p>
    <w:p w14:paraId="62237F30" w14:textId="77777777" w:rsidR="00E752B6" w:rsidRDefault="00E752B6" w:rsidP="00BE2572">
      <w:pPr>
        <w:rPr>
          <w:rFonts w:ascii="GHEA Grapalat" w:hAnsi="GHEA Grapalat" w:cs="Sylfaen"/>
          <w:lang w:val="hy-AM"/>
        </w:rPr>
      </w:pPr>
    </w:p>
    <w:p w14:paraId="06D34FB3"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3A531C8"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2373C8DC"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7B850C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ED55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AF5BE1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08AEAE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C62524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2FAFD4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1D463E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C08F16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E21D28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295BA1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511D22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343332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EB82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AEAB6C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9730CF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DC558A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6E7520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001AF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0D6F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27F2F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43BEF58" w14:textId="0621CF16"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0A59C7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4B47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92241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09A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11AC744"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B5B6E1F" w14:textId="05554C38"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4D9C5C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29F02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B4098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4403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3C0B01"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87EFDC7" w14:textId="72933718"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6ADAA2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8674C7"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13AE3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33915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1970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0DF17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8F53300" w14:textId="121E7755"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71B27F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DFF4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5AC6F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61585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AE4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70CDA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3360777" w14:textId="3D5C5599"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3AC921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10E21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81B8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A3BA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E437E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E4F6DA2" w14:textId="09A9ABA0"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482DE0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1BC9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C05A4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B3076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8444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35184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947D8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3B75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2617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858A1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w:t>
            </w:r>
            <w:r w:rsidRPr="00B138F3">
              <w:rPr>
                <w:rFonts w:ascii="GHEA Grapalat" w:hAnsi="GHEA Grapalat"/>
                <w:sz w:val="18"/>
                <w:szCs w:val="18"/>
              </w:rPr>
              <w:lastRenderedPageBreak/>
              <w:t>плательщиком</w:t>
            </w:r>
          </w:p>
        </w:tc>
      </w:tr>
      <w:tr w:rsidR="00B138F3" w:rsidRPr="00B138F3" w14:paraId="163098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2F5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6F805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4024F21" w14:textId="59025173"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57A262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A6ED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DF9E0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D87C6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64C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CA201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E293068" w14:textId="7707B3F3"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6D32FE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6B32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3786A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204449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D580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5B8FE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4F8CF57" w14:textId="03EA22E2"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5836F0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ADC6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4CC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1367D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C949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034D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2AF34A7" w14:textId="322BCB4C"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5683B1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2E02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11EAF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D8990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7E26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C8EA8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7E670EF" w14:textId="3ABFD380"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3E8776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EC8C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07935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33D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6109A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10F0EA" w14:textId="63956B2C"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12F70D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CB3F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55CB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6A0C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7F1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CD463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сумма (цифрами и </w:t>
            </w:r>
            <w:r w:rsidRPr="00B138F3">
              <w:rPr>
                <w:rFonts w:ascii="GHEA Grapalat" w:hAnsi="GHEA Grapalat"/>
                <w:sz w:val="18"/>
                <w:szCs w:val="18"/>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14:paraId="1AFF9B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086E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9611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1A4F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w:t>
            </w:r>
            <w:r w:rsidRPr="00B138F3">
              <w:rPr>
                <w:rFonts w:ascii="GHEA Grapalat" w:hAnsi="GHEA Grapalat"/>
                <w:sz w:val="18"/>
                <w:szCs w:val="18"/>
              </w:rPr>
              <w:lastRenderedPageBreak/>
              <w:t xml:space="preserve">плательщиком </w:t>
            </w:r>
          </w:p>
        </w:tc>
      </w:tr>
      <w:tr w:rsidR="00B138F3" w:rsidRPr="00B138F3" w14:paraId="25E82C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A83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7B1EE2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AECED8F" w14:textId="2BAE252B"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1E6267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306B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C8E9B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327E8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F04F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C30CA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6DFED16" w14:textId="4307724D"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679759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4055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3C2D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1C84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A1CC0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C1B0574" w14:textId="41C79EB2"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53ACF1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CAA7A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F692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AF09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3FBEF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31A142E" w14:textId="4044C591"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5A8503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DC6B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218C9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86D85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A8881"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5337A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2F35990" w14:textId="4EAACF8A"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1CBFA735"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F7E511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BF948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556A7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7E6997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B6C8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B23CD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78D44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8195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4EB9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2615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w:t>
            </w:r>
            <w:r w:rsidRPr="00B138F3">
              <w:rPr>
                <w:rFonts w:ascii="GHEA Grapalat" w:hAnsi="GHEA Grapalat"/>
                <w:sz w:val="18"/>
                <w:szCs w:val="18"/>
              </w:rPr>
              <w:lastRenderedPageBreak/>
              <w:t>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61111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3172F1D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9FF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2E64E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869FB46" w14:textId="40C12F79"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64D956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C5AA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A1888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A3800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4D1B3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56B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7E41A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4E4689D" w14:textId="17C1B1C4"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198E0F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9F476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281CBD1"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74D3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4D89B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78149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091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778A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41195B9" w14:textId="6FBF5227"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61A9D5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B60A9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64030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C25520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422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C01B5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8AA6189" w14:textId="676EAC23"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7B6C89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DE2FC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8099C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3B9DB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06F808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A7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C7D99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86D7E4" w14:textId="6167A343"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651501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E928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CE6117"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65281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1A3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41733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w:t>
            </w:r>
            <w:r w:rsidRPr="00B138F3">
              <w:rPr>
                <w:rFonts w:ascii="GHEA Grapalat" w:hAnsi="GHEA Grapalat"/>
                <w:sz w:val="18"/>
                <w:szCs w:val="18"/>
              </w:rPr>
              <w:lastRenderedPageBreak/>
              <w:t xml:space="preserve">(филиала) </w:t>
            </w:r>
          </w:p>
        </w:tc>
        <w:tc>
          <w:tcPr>
            <w:tcW w:w="2050" w:type="dxa"/>
            <w:tcBorders>
              <w:top w:val="single" w:sz="4" w:space="0" w:color="auto"/>
              <w:left w:val="single" w:sz="4" w:space="0" w:color="auto"/>
              <w:bottom w:val="single" w:sz="4" w:space="0" w:color="auto"/>
              <w:right w:val="single" w:sz="4" w:space="0" w:color="auto"/>
            </w:tcBorders>
          </w:tcPr>
          <w:p w14:paraId="292BA2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9F4D7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045F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организацию в </w:t>
            </w:r>
            <w:r w:rsidRPr="00B138F3">
              <w:rPr>
                <w:rFonts w:ascii="GHEA Grapalat" w:hAnsi="GHEA Grapalat"/>
                <w:sz w:val="18"/>
                <w:szCs w:val="18"/>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14:paraId="6FC2FC3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52A5F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3C1C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B175A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A08B1A2" w14:textId="753A0B20"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5A9364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8DE0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4E520D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A14C3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AEF6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42B64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FA83C3A" w14:textId="2F824CA9"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141B49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5F0B0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DB73FB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9473F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8C77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CC14F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22FA46" w14:textId="5608F499"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7BE859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CABA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4ECE25"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5B7F05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CA4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4558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F6D9E59" w14:textId="7C5EB991" w:rsidR="00BE2572" w:rsidRPr="00B138F3" w:rsidRDefault="00627B08" w:rsidP="000745BE">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14:paraId="1B6094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28EA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C3040C" w14:textId="77777777" w:rsidR="00BE2572" w:rsidRPr="00B138F3" w:rsidRDefault="00BE2572" w:rsidP="000745BE">
            <w:pPr>
              <w:widowControl w:val="0"/>
              <w:spacing w:after="120"/>
              <w:jc w:val="center"/>
              <w:rPr>
                <w:rFonts w:ascii="GHEA Grapalat" w:hAnsi="GHEA Grapalat"/>
                <w:sz w:val="18"/>
                <w:szCs w:val="18"/>
              </w:rPr>
            </w:pPr>
          </w:p>
        </w:tc>
      </w:tr>
    </w:tbl>
    <w:p w14:paraId="33066BC4" w14:textId="77777777" w:rsidR="00BE2572" w:rsidRPr="00B138F3" w:rsidRDefault="00BE2572" w:rsidP="00BE2572">
      <w:pPr>
        <w:widowControl w:val="0"/>
        <w:spacing w:after="160"/>
        <w:ind w:left="567" w:right="565"/>
        <w:jc w:val="center"/>
        <w:rPr>
          <w:rFonts w:ascii="GHEA Grapalat" w:hAnsi="GHEA Grapalat"/>
          <w:b/>
        </w:rPr>
      </w:pPr>
    </w:p>
    <w:p w14:paraId="186105FD" w14:textId="77777777" w:rsidR="00BE2572" w:rsidRPr="00B138F3" w:rsidRDefault="00BE2572" w:rsidP="00BE2572">
      <w:pPr>
        <w:widowControl w:val="0"/>
        <w:spacing w:after="160"/>
        <w:ind w:left="567" w:right="565"/>
        <w:jc w:val="center"/>
        <w:rPr>
          <w:rFonts w:ascii="GHEA Grapalat" w:hAnsi="GHEA Grapalat"/>
          <w:b/>
        </w:rPr>
      </w:pPr>
    </w:p>
    <w:p w14:paraId="5D2F6ED6" w14:textId="77777777" w:rsidR="00BE2572" w:rsidRPr="00B138F3" w:rsidRDefault="00BE2572" w:rsidP="00BE2572">
      <w:pPr>
        <w:widowControl w:val="0"/>
        <w:spacing w:after="160"/>
        <w:ind w:left="567" w:right="565"/>
        <w:jc w:val="center"/>
        <w:rPr>
          <w:rFonts w:ascii="GHEA Grapalat" w:hAnsi="GHEA Grapalat"/>
          <w:b/>
        </w:rPr>
      </w:pPr>
    </w:p>
    <w:p w14:paraId="7FBBDCDB" w14:textId="77777777" w:rsidR="00BE2572" w:rsidRPr="00B138F3" w:rsidRDefault="00BE2572" w:rsidP="00BE2572">
      <w:pPr>
        <w:widowControl w:val="0"/>
        <w:spacing w:after="160"/>
        <w:ind w:left="567" w:right="565"/>
        <w:jc w:val="center"/>
        <w:rPr>
          <w:rFonts w:ascii="GHEA Grapalat" w:hAnsi="GHEA Grapalat"/>
          <w:b/>
        </w:rPr>
      </w:pPr>
    </w:p>
    <w:p w14:paraId="6514CAF2" w14:textId="77777777" w:rsidR="00BE2572" w:rsidRPr="00B138F3" w:rsidRDefault="00BE2572" w:rsidP="00BE2572">
      <w:pPr>
        <w:widowControl w:val="0"/>
        <w:spacing w:after="160"/>
        <w:ind w:left="567" w:right="565"/>
        <w:jc w:val="center"/>
        <w:rPr>
          <w:rFonts w:ascii="GHEA Grapalat" w:hAnsi="GHEA Grapalat"/>
          <w:b/>
        </w:rPr>
      </w:pPr>
    </w:p>
    <w:p w14:paraId="69BA9CD3" w14:textId="77777777" w:rsidR="00BE2572" w:rsidRPr="00B138F3" w:rsidRDefault="00BE2572" w:rsidP="00BE2572">
      <w:pPr>
        <w:widowControl w:val="0"/>
        <w:spacing w:after="160"/>
        <w:ind w:left="567" w:right="565"/>
        <w:jc w:val="center"/>
        <w:rPr>
          <w:rFonts w:ascii="GHEA Grapalat" w:hAnsi="GHEA Grapalat"/>
          <w:b/>
        </w:rPr>
      </w:pPr>
    </w:p>
    <w:p w14:paraId="371F2E9C" w14:textId="77777777" w:rsidR="00BE2572" w:rsidRPr="00B138F3" w:rsidRDefault="00BE2572" w:rsidP="00BE2572">
      <w:pPr>
        <w:widowControl w:val="0"/>
        <w:spacing w:after="160"/>
        <w:ind w:left="567" w:right="565"/>
        <w:jc w:val="center"/>
        <w:rPr>
          <w:rFonts w:ascii="GHEA Grapalat" w:hAnsi="GHEA Grapalat"/>
          <w:b/>
        </w:rPr>
      </w:pPr>
    </w:p>
    <w:p w14:paraId="424BD5FD" w14:textId="77777777" w:rsidR="00BE2572" w:rsidRPr="00B138F3" w:rsidRDefault="00BE2572" w:rsidP="00BE2572">
      <w:pPr>
        <w:widowControl w:val="0"/>
        <w:spacing w:after="160"/>
        <w:ind w:left="567" w:right="565"/>
        <w:jc w:val="center"/>
        <w:rPr>
          <w:rFonts w:ascii="GHEA Grapalat" w:hAnsi="GHEA Grapalat"/>
          <w:b/>
        </w:rPr>
      </w:pPr>
    </w:p>
    <w:p w14:paraId="725D110A" w14:textId="77777777" w:rsidR="00BE2572" w:rsidRPr="00B138F3" w:rsidRDefault="00BE2572" w:rsidP="00BE2572">
      <w:pPr>
        <w:widowControl w:val="0"/>
        <w:spacing w:after="160"/>
        <w:ind w:left="567" w:right="565"/>
        <w:jc w:val="center"/>
        <w:rPr>
          <w:rFonts w:ascii="GHEA Grapalat" w:hAnsi="GHEA Grapalat"/>
          <w:b/>
        </w:rPr>
      </w:pPr>
    </w:p>
    <w:p w14:paraId="7763AD6E" w14:textId="77777777" w:rsidR="00BE2572" w:rsidRPr="00B138F3" w:rsidRDefault="00BE2572" w:rsidP="00BE2572">
      <w:pPr>
        <w:widowControl w:val="0"/>
        <w:spacing w:after="160"/>
        <w:ind w:left="567" w:right="565"/>
        <w:jc w:val="center"/>
        <w:rPr>
          <w:rFonts w:ascii="GHEA Grapalat" w:hAnsi="GHEA Grapalat"/>
          <w:b/>
        </w:rPr>
      </w:pPr>
    </w:p>
    <w:p w14:paraId="46015E74"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3D916DF8" w14:textId="77777777" w:rsidR="00131F0B" w:rsidRDefault="00131F0B" w:rsidP="00A11284">
      <w:pPr>
        <w:widowControl w:val="0"/>
        <w:spacing w:after="160"/>
        <w:ind w:firstLine="567"/>
        <w:jc w:val="right"/>
        <w:rPr>
          <w:rFonts w:ascii="GHEA Grapalat" w:hAnsi="GHEA Grapalat"/>
          <w:b/>
        </w:rPr>
      </w:pPr>
    </w:p>
    <w:p w14:paraId="0F34972B"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6F97F874" w14:textId="77777777"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A11284" w:rsidRPr="00884299">
        <w:rPr>
          <w:rFonts w:ascii="Sylfaen" w:hAnsi="Sylfaen" w:cs="Sylfaen"/>
          <w:b/>
          <w:sz w:val="22"/>
          <w:szCs w:val="22"/>
          <w:lang w:val="es-ES"/>
        </w:rPr>
        <w:t xml:space="preserve">ԳՀ-ՀԲՄԽԾՁԲ-2025/03 </w:t>
      </w:r>
      <w:r w:rsidR="00A11284">
        <w:rPr>
          <w:rFonts w:ascii="Sylfaen" w:hAnsi="Sylfaen" w:cs="Sylfaen"/>
          <w:b/>
          <w:sz w:val="22"/>
          <w:szCs w:val="22"/>
          <w:lang w:val="es-ES"/>
        </w:rPr>
        <w:t xml:space="preserve"> </w:t>
      </w:r>
    </w:p>
    <w:p w14:paraId="34235DF2" w14:textId="77777777" w:rsidR="003B2F27" w:rsidRPr="00AD29CE" w:rsidRDefault="003B2F27" w:rsidP="003B2F27">
      <w:pPr>
        <w:widowControl w:val="0"/>
        <w:spacing w:after="160" w:line="360" w:lineRule="auto"/>
        <w:jc w:val="right"/>
        <w:rPr>
          <w:rFonts w:ascii="GHEA Grapalat" w:hAnsi="GHEA Grapalat"/>
          <w:i/>
        </w:rPr>
      </w:pPr>
    </w:p>
    <w:p w14:paraId="4BD7E4A8"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346BCF68"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0077CAF0" w14:textId="77777777" w:rsidTr="005B7138">
        <w:tc>
          <w:tcPr>
            <w:tcW w:w="4643" w:type="dxa"/>
          </w:tcPr>
          <w:p w14:paraId="2700A27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E65BFB1"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EB1004E"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37655CC5"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6A4CBE4"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3B2ED5A7"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EC729C2"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0999B2E6"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6870D69A"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4BE5C2D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487167DC"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41AA3904"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3A5A1CFB"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 xml:space="preserve">Отказываться от исполнения договора и требовать возврата уплаченной за услугу суммы, а также требовать от Исполнителя </w:t>
      </w:r>
      <w:proofErr w:type="gramStart"/>
      <w:r w:rsidRPr="00AD29CE">
        <w:rPr>
          <w:rFonts w:ascii="GHEA Grapalat" w:hAnsi="GHEA Grapalat"/>
        </w:rPr>
        <w:t>уплаты</w:t>
      </w:r>
      <w:proofErr w:type="gramEnd"/>
      <w:r w:rsidRPr="00AD29CE">
        <w:rPr>
          <w:rFonts w:ascii="GHEA Grapalat" w:hAnsi="GHEA Grapalat"/>
        </w:rPr>
        <w:t xml:space="preserve"> предусмотренно</w:t>
      </w:r>
      <w:r>
        <w:rPr>
          <w:rFonts w:ascii="GHEA Grapalat" w:hAnsi="GHEA Grapalat"/>
        </w:rPr>
        <w:t>го пунктом 5.2 договора штрафа.</w:t>
      </w:r>
    </w:p>
    <w:p w14:paraId="2E168A73"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31CA1946"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31384E7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58265835"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212DF91"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917903F"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lastRenderedPageBreak/>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14:paraId="5805A12B" w14:textId="77777777" w:rsidR="00830C72" w:rsidRDefault="00830C72">
      <w:pPr>
        <w:rPr>
          <w:rFonts w:ascii="GHEA Grapalat" w:hAnsi="GHEA Grapalat"/>
          <w:lang w:val="hy-AM"/>
        </w:rPr>
      </w:pPr>
    </w:p>
    <w:p w14:paraId="6B04D81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33E3ED83"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4A1B82BF"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C73B028"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1D39AF0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8FD21E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320A336C"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4C6378EC"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F22C28A"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138DE29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w:t>
      </w:r>
      <w:r>
        <w:rPr>
          <w:rFonts w:ascii="GHEA Grapalat" w:hAnsi="GHEA Grapalat"/>
        </w:rPr>
        <w:lastRenderedPageBreak/>
        <w:t xml:space="preserve">Исполнителем, с указанием даты составления документа. </w:t>
      </w:r>
      <w:r w:rsidR="009962D6" w:rsidRPr="009962D6">
        <w:rPr>
          <w:rFonts w:ascii="GHEA Grapalat" w:hAnsi="GHEA Grapalat"/>
          <w:vertAlign w:val="superscript"/>
        </w:rPr>
        <w:t>16.1</w:t>
      </w:r>
    </w:p>
    <w:p w14:paraId="453A1551"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0509E3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FD18882"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46E9A5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522522B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w:t>
      </w:r>
      <w:r w:rsidR="00A11284" w:rsidRPr="00A11284">
        <w:rPr>
          <w:rFonts w:ascii="GHEA Grapalat" w:hAnsi="GHEA Grapalat"/>
        </w:rPr>
        <w:t xml:space="preserve"> 2</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5B208EB"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A0D06EC" w14:textId="77777777" w:rsidR="0034272D" w:rsidRDefault="0034272D" w:rsidP="003B2F27">
      <w:pPr>
        <w:widowControl w:val="0"/>
        <w:spacing w:after="160" w:line="336" w:lineRule="auto"/>
        <w:jc w:val="center"/>
        <w:rPr>
          <w:rFonts w:ascii="GHEA Grapalat" w:hAnsi="GHEA Grapalat"/>
          <w:b/>
        </w:rPr>
      </w:pPr>
    </w:p>
    <w:p w14:paraId="70CF669F"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FA0C843"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r w:rsidRPr="00AD29CE">
        <w:rPr>
          <w:rFonts w:ascii="GHEA Grapalat" w:hAnsi="GHEA Grapalat"/>
        </w:rPr>
        <w:lastRenderedPageBreak/>
        <w:t>драмов РА, включая НДС</w:t>
      </w:r>
      <w:r w:rsidR="00AD2CE2">
        <w:rPr>
          <w:rStyle w:val="FootnoteReference"/>
          <w:rFonts w:ascii="GHEA Grapalat" w:hAnsi="GHEA Grapalat"/>
        </w:rPr>
        <w:footnoteReference w:customMarkFollows="1" w:id="9"/>
        <w:t>17</w:t>
      </w:r>
      <w:r>
        <w:rPr>
          <w:rFonts w:ascii="GHEA Grapalat" w:hAnsi="GHEA Grapalat"/>
        </w:rPr>
        <w:t>.</w:t>
      </w:r>
    </w:p>
    <w:p w14:paraId="362F9EC3"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BEA724F"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4C3027E0"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A11284" w:rsidRPr="00A11284">
        <w:rPr>
          <w:rFonts w:ascii="GHEA Grapalat" w:hAnsi="GHEA Grapalat"/>
        </w:rPr>
        <w:t>30-</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14:paraId="6E769AC8"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571CE5C3" w14:textId="77777777" w:rsidR="00D932B2" w:rsidRDefault="00D932B2">
      <w:pPr>
        <w:rPr>
          <w:rFonts w:ascii="GHEA Grapalat" w:hAnsi="GHEA Grapalat"/>
          <w:b/>
        </w:rPr>
      </w:pPr>
      <w:r>
        <w:rPr>
          <w:rFonts w:ascii="GHEA Grapalat" w:hAnsi="GHEA Grapalat"/>
          <w:b/>
        </w:rPr>
        <w:br w:type="page"/>
      </w:r>
    </w:p>
    <w:p w14:paraId="0AA75477"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50601EEA"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28ECE0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B81AB6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w:t>
      </w:r>
      <w:proofErr w:type="gramStart"/>
      <w:r w:rsidRPr="00AD29CE">
        <w:rPr>
          <w:rFonts w:ascii="GHEA Grapalat" w:hAnsi="GHEA Grapalat"/>
        </w:rPr>
        <w:t>от цены</w:t>
      </w:r>
      <w:proofErr w:type="gramEnd"/>
      <w:r w:rsidRPr="00AD29CE">
        <w:rPr>
          <w:rFonts w:ascii="GHEA Grapalat" w:hAnsi="GHEA Grapalat"/>
        </w:rPr>
        <w:t xml:space="preserve"> подлежащей предоставлению, но непредоставленной услуги.</w:t>
      </w:r>
    </w:p>
    <w:p w14:paraId="089A046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17A7F023"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20B426D7"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A42BB75"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2D1E3792" w14:textId="77777777" w:rsidR="003B2F27" w:rsidRPr="00AD29CE" w:rsidRDefault="003B2F27" w:rsidP="003B2F27">
      <w:pPr>
        <w:widowControl w:val="0"/>
        <w:spacing w:after="160" w:line="360" w:lineRule="auto"/>
        <w:ind w:firstLine="720"/>
        <w:jc w:val="center"/>
        <w:rPr>
          <w:rFonts w:ascii="GHEA Grapalat" w:hAnsi="GHEA Grapalat" w:cs="Sylfaen"/>
        </w:rPr>
      </w:pPr>
    </w:p>
    <w:p w14:paraId="7B469B2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5EBA1894"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44DCCA5" w14:textId="77777777" w:rsidR="0043443E" w:rsidRPr="00E661BE" w:rsidRDefault="0043443E" w:rsidP="00810966">
      <w:pPr>
        <w:jc w:val="center"/>
        <w:rPr>
          <w:rFonts w:ascii="GHEA Grapalat" w:hAnsi="GHEA Grapalat"/>
          <w:b/>
        </w:rPr>
      </w:pPr>
    </w:p>
    <w:p w14:paraId="57B0987A"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2CD6658D" w14:textId="77777777" w:rsidR="0043443E" w:rsidRPr="00E661BE" w:rsidRDefault="0043443E" w:rsidP="00810966">
      <w:pPr>
        <w:jc w:val="center"/>
        <w:rPr>
          <w:rFonts w:ascii="GHEA Grapalat" w:hAnsi="GHEA Grapalat" w:cs="Sylfaen"/>
          <w:b/>
        </w:rPr>
      </w:pPr>
    </w:p>
    <w:p w14:paraId="380294E9"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56177B72"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DE7A538"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w:t>
      </w:r>
      <w:r w:rsidRPr="00844C3A">
        <w:rPr>
          <w:rFonts w:ascii="GHEA Grapalat" w:hAnsi="GHEA Grapalat"/>
          <w:spacing w:val="-4"/>
        </w:rPr>
        <w:lastRenderedPageBreak/>
        <w:t>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ABA4943"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79942BD"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A23DB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426E627"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358615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309B84D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94459C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w:t>
      </w:r>
      <w:r w:rsidRPr="00AD29CE">
        <w:rPr>
          <w:rFonts w:ascii="GHEA Grapalat" w:hAnsi="GHEA Grapalat"/>
        </w:rPr>
        <w:lastRenderedPageBreak/>
        <w:t>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D61DB3">
        <w:rPr>
          <w:rFonts w:ascii="GHEA Grapalat" w:hAnsi="GHEA Grapalat"/>
        </w:rPr>
        <w:t xml:space="preserve">. </w:t>
      </w:r>
      <w:r w:rsidR="00D61DB3" w:rsidRPr="007D48C3">
        <w:rPr>
          <w:rFonts w:ascii="GHEA Grapalat" w:hAnsi="GHEA Grapalat"/>
        </w:rPr>
        <w:t xml:space="preserve">При этом в случае применения настоящего подпункта </w:t>
      </w:r>
      <w:r w:rsidR="00ED435F">
        <w:rPr>
          <w:rFonts w:ascii="GHEA Grapalat" w:hAnsi="GHEA Grapalat"/>
        </w:rPr>
        <w:t>агент</w:t>
      </w:r>
      <w:r w:rsidR="00D61DB3">
        <w:rPr>
          <w:rFonts w:ascii="GHEA Grapalat" w:hAnsi="GHEA Grapalat"/>
        </w:rPr>
        <w:t xml:space="preserve">ом </w:t>
      </w:r>
      <w:r w:rsidR="00D61DB3" w:rsidRPr="007D48C3">
        <w:rPr>
          <w:rFonts w:ascii="GHEA Grapalat" w:hAnsi="GHEA Grapalat"/>
        </w:rPr>
        <w:t>не может выступать организация, включённая в список, предусмотренный подпунктом 2 пункта 2 постановления Правительства РА от 20.06.2025 № 817-А</w:t>
      </w:r>
      <w:r w:rsidR="00D61DB3">
        <w:t>.</w:t>
      </w:r>
      <w:r w:rsidR="00F67ECE">
        <w:rPr>
          <w:rStyle w:val="FootnoteReference"/>
          <w:rFonts w:ascii="GHEA Grapalat" w:hAnsi="GHEA Grapalat"/>
        </w:rPr>
        <w:footnoteReference w:customMarkFollows="1" w:id="10"/>
        <w:t>22</w:t>
      </w:r>
      <w:r w:rsidRPr="00AD29CE">
        <w:rPr>
          <w:rFonts w:ascii="GHEA Grapalat" w:hAnsi="GHEA Grapalat"/>
        </w:rPr>
        <w:t>.</w:t>
      </w:r>
    </w:p>
    <w:p w14:paraId="2E3575D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1"/>
        <w:t>23</w:t>
      </w:r>
      <w:r w:rsidRPr="00AD29CE">
        <w:rPr>
          <w:rFonts w:ascii="GHEA Grapalat" w:hAnsi="GHEA Grapalat"/>
        </w:rPr>
        <w:t>.</w:t>
      </w:r>
    </w:p>
    <w:p w14:paraId="53F7BD88"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622EFC38"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3F8EED2D"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w:t>
      </w:r>
      <w:r w:rsidRPr="00AD29CE">
        <w:rPr>
          <w:rFonts w:ascii="GHEA Grapalat" w:hAnsi="GHEA Grapalat"/>
        </w:rPr>
        <w:lastRenderedPageBreak/>
        <w:t xml:space="preserve">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92DA25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6BA29B8"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7EDF3535" w14:textId="77777777" w:rsidR="00F061E8" w:rsidRDefault="00F061E8" w:rsidP="00076092">
      <w:pPr>
        <w:widowControl w:val="0"/>
        <w:tabs>
          <w:tab w:val="left" w:pos="1276"/>
        </w:tabs>
        <w:spacing w:after="160" w:line="360" w:lineRule="auto"/>
        <w:ind w:firstLine="567"/>
        <w:jc w:val="both"/>
        <w:rPr>
          <w:rStyle w:val="ezkurwreuab5ozgtqnkl"/>
          <w:rFonts w:ascii="GHEA Grapalat" w:hAnsi="GHEA Grapalat"/>
          <w:vertAlign w:val="superscrip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xml:space="preserve">, </w:t>
      </w:r>
      <w:r w:rsidR="001802E6" w:rsidRPr="00B40E38">
        <w:rPr>
          <w:rStyle w:val="ezkurwreuab5ozgtqnkl"/>
          <w:rFonts w:ascii="GHEA Grapalat" w:hAnsi="GHEA Grapalat"/>
        </w:rPr>
        <w:lastRenderedPageBreak/>
        <w:t>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54092964" w14:textId="77777777" w:rsidR="00A80BA2" w:rsidRPr="00076092" w:rsidRDefault="00A80BA2" w:rsidP="00076092">
      <w:pPr>
        <w:widowControl w:val="0"/>
        <w:tabs>
          <w:tab w:val="left" w:pos="1276"/>
        </w:tabs>
        <w:spacing w:after="160" w:line="360" w:lineRule="auto"/>
        <w:ind w:firstLine="567"/>
        <w:jc w:val="both"/>
        <w:rPr>
          <w:rFonts w:ascii="GHEA Grapalat" w:hAnsi="GHEA Grapalat"/>
        </w:rPr>
      </w:pPr>
      <w:r>
        <w:rPr>
          <w:rStyle w:val="ezkurwreuab5ozgtqnkl"/>
          <w:rFonts w:ascii="GHEA Grapalat" w:hAnsi="GHEA Grapalat"/>
          <w:vertAlign w:val="superscript"/>
        </w:rPr>
        <w:t>--------------------------------------------------------</w:t>
      </w:r>
    </w:p>
    <w:p w14:paraId="7E85B3D2" w14:textId="77777777" w:rsidR="00A80BA2" w:rsidRPr="00A915F5" w:rsidRDefault="00A80BA2" w:rsidP="00A80BA2">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proofErr w:type="gramStart"/>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proofErr w:type="gramEnd"/>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proofErr w:type="gramStart"/>
      <w:r w:rsidRPr="00A915F5">
        <w:rPr>
          <w:rStyle w:val="ezkurwreuab5ozgtqnkl"/>
          <w:i/>
          <w:sz w:val="20"/>
          <w:szCs w:val="20"/>
        </w:rPr>
        <w:t>редактируется</w:t>
      </w:r>
      <w:proofErr w:type="gramEnd"/>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6A507EF7" w14:textId="77777777" w:rsidR="00A80BA2" w:rsidRDefault="00A80BA2">
      <w:pPr>
        <w:rPr>
          <w:rFonts w:ascii="GHEA Grapalat" w:hAnsi="GHEA Grapalat"/>
        </w:rPr>
      </w:pPr>
      <w:r>
        <w:rPr>
          <w:rFonts w:ascii="GHEA Grapalat" w:hAnsi="GHEA Grapalat"/>
        </w:rPr>
        <w:br w:type="page"/>
      </w:r>
    </w:p>
    <w:p w14:paraId="2D23B75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4E3DC79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331DF7A5"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1FB232FC"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 Исполнителем в виде неустойки </w:t>
      </w:r>
      <w:r w:rsidR="00DF0D9B" w:rsidRPr="00842146">
        <w:rPr>
          <w:rFonts w:ascii="GHEA Grapalat" w:hAnsi="GHEA Grapalat"/>
        </w:rPr>
        <w:t>обеспечени</w:t>
      </w:r>
      <w:r w:rsidR="00DF0D9B">
        <w:rPr>
          <w:rFonts w:ascii="GHEA Grapalat" w:hAnsi="GHEA Grapalat"/>
        </w:rPr>
        <w:t>е</w:t>
      </w:r>
      <w:r w:rsidR="00DF0D9B" w:rsidRPr="00842146">
        <w:rPr>
          <w:rFonts w:ascii="GHEA Grapalat" w:hAnsi="GHEA Grapalat"/>
        </w:rPr>
        <w:t xml:space="preserve"> </w:t>
      </w:r>
      <w:r w:rsidRPr="00842146">
        <w:rPr>
          <w:rFonts w:ascii="GHEA Grapalat" w:hAnsi="GHEA Grapalat"/>
        </w:rPr>
        <w:t>договора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DF0D9B" w:rsidRPr="00842146">
        <w:rPr>
          <w:rFonts w:ascii="GHEA Grapalat" w:hAnsi="GHEA Grapalat"/>
        </w:rPr>
        <w:t>обеспечени</w:t>
      </w:r>
      <w:r w:rsidR="00DF0D9B">
        <w:rPr>
          <w:rFonts w:ascii="GHEA Grapalat" w:hAnsi="GHEA Grapalat"/>
        </w:rPr>
        <w:t>я</w:t>
      </w:r>
      <w:r w:rsidR="00DF0D9B" w:rsidRPr="00842146">
        <w:rPr>
          <w:rFonts w:ascii="GHEA Grapalat" w:hAnsi="GHEA Grapalat"/>
        </w:rPr>
        <w:t xml:space="preserve">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w:t>
      </w:r>
      <w:proofErr w:type="gramStart"/>
      <w:r w:rsidRPr="00842146">
        <w:rPr>
          <w:rFonts w:ascii="GHEA Grapalat" w:hAnsi="GHEA Grapalat"/>
        </w:rPr>
        <w:t xml:space="preserve">течение </w:t>
      </w:r>
      <w:r w:rsidR="00DF4121" w:rsidRPr="00CE7BC6">
        <w:rPr>
          <w:rFonts w:ascii="GHEA Grapalat" w:hAnsi="GHEA Grapalat"/>
        </w:rPr>
        <w:t xml:space="preserve"> -----------</w:t>
      </w:r>
      <w:proofErr w:type="gramEnd"/>
      <w:r w:rsidR="00DF4121" w:rsidRPr="00CE7BC6">
        <w:rPr>
          <w:rFonts w:ascii="GHEA Grapalat" w:hAnsi="GHEA Grapalat"/>
        </w:rPr>
        <w:t xml:space="preserve"> </w:t>
      </w:r>
      <w:r w:rsidRPr="00842146">
        <w:rPr>
          <w:rFonts w:ascii="GHEA Grapalat" w:hAnsi="GHEA Grapalat"/>
        </w:rPr>
        <w:t xml:space="preserve">рабочих дней со дня получения извещения о заключении соглашения. В противном случае договор расторгается </w:t>
      </w:r>
      <w:r w:rsidRPr="00842146">
        <w:rPr>
          <w:rFonts w:ascii="GHEA Grapalat" w:hAnsi="GHEA Grapalat"/>
        </w:rPr>
        <w:lastRenderedPageBreak/>
        <w:t>Заказчиком в одностороннем порядке.</w:t>
      </w:r>
      <w:r w:rsidR="00360C67" w:rsidRPr="00360C67">
        <w:rPr>
          <w:rFonts w:ascii="GHEA Grapalat" w:hAnsi="GHEA Grapalat"/>
          <w:vertAlign w:val="superscript"/>
        </w:rPr>
        <w:t>25</w:t>
      </w:r>
    </w:p>
    <w:p w14:paraId="125AB050" w14:textId="77777777" w:rsidR="003B2F27" w:rsidRPr="00AD29CE" w:rsidRDefault="003B2F27" w:rsidP="003B2F27">
      <w:pPr>
        <w:widowControl w:val="0"/>
        <w:spacing w:after="160" w:line="360" w:lineRule="auto"/>
        <w:rPr>
          <w:rFonts w:ascii="GHEA Grapalat" w:hAnsi="GHEA Grapalat"/>
        </w:rPr>
      </w:pPr>
    </w:p>
    <w:p w14:paraId="3C2A9A7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6B5EAA98" w14:textId="77777777" w:rsidTr="005B7138">
        <w:trPr>
          <w:jc w:val="center"/>
        </w:trPr>
        <w:tc>
          <w:tcPr>
            <w:tcW w:w="4536" w:type="dxa"/>
          </w:tcPr>
          <w:p w14:paraId="4974CA48"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2080FA15"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0F06CDE0"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314C07A" w14:textId="77777777" w:rsidR="003B2F27" w:rsidRDefault="003B2F27" w:rsidP="005B7138">
            <w:pPr>
              <w:widowControl w:val="0"/>
              <w:spacing w:after="160" w:line="360" w:lineRule="auto"/>
              <w:jc w:val="center"/>
              <w:rPr>
                <w:rFonts w:ascii="GHEA Grapalat" w:hAnsi="GHEA Grapalat"/>
                <w:lang w:val="en-US"/>
              </w:rPr>
            </w:pPr>
          </w:p>
          <w:p w14:paraId="1E28C158"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1C8E0937"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100437F5"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0CE3759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D22F58E" w14:textId="77777777" w:rsidR="003B2F27" w:rsidRDefault="003B2F27" w:rsidP="005B7138">
            <w:pPr>
              <w:widowControl w:val="0"/>
              <w:spacing w:after="160" w:line="360" w:lineRule="auto"/>
              <w:jc w:val="center"/>
              <w:rPr>
                <w:rFonts w:ascii="GHEA Grapalat" w:hAnsi="GHEA Grapalat"/>
                <w:lang w:val="en-US"/>
              </w:rPr>
            </w:pPr>
          </w:p>
          <w:p w14:paraId="1132F7F2"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29C38574" w14:textId="77777777" w:rsidR="003B2F27" w:rsidRPr="00AD29CE" w:rsidRDefault="003B2F27" w:rsidP="003B2F27">
      <w:pPr>
        <w:widowControl w:val="0"/>
        <w:spacing w:after="160" w:line="360" w:lineRule="auto"/>
        <w:ind w:firstLine="709"/>
        <w:jc w:val="center"/>
        <w:rPr>
          <w:rFonts w:ascii="GHEA Grapalat" w:hAnsi="GHEA Grapalat"/>
          <w:b/>
        </w:rPr>
      </w:pPr>
    </w:p>
    <w:p w14:paraId="4CE36CC3"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4BD04277"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0F92AFF7" w14:textId="77777777"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09755D51" w14:textId="77777777"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689A3F2" w14:textId="77777777" w:rsidR="00360C67" w:rsidRPr="00CE7BC6" w:rsidRDefault="003A519F" w:rsidP="00360C67">
      <w:pPr>
        <w:widowControl w:val="0"/>
        <w:autoSpaceDE w:val="0"/>
        <w:autoSpaceDN w:val="0"/>
        <w:adjustRightInd w:val="0"/>
        <w:spacing w:after="160" w:line="360" w:lineRule="auto"/>
        <w:rPr>
          <w:rFonts w:ascii="GHEA Grapalat" w:hAnsi="GHEA Grapalat" w:cs="TimesArmenianPSMT"/>
          <w:sz w:val="20"/>
          <w:szCs w:val="20"/>
        </w:rPr>
      </w:pPr>
      <w:r>
        <w:rPr>
          <w:rStyle w:val="ezkurwreuab5ozgtqnkl"/>
          <w:rFonts w:ascii="Cambria" w:hAnsi="Cambria" w:cs="Cambria"/>
          <w:i/>
          <w:sz w:val="20"/>
          <w:szCs w:val="20"/>
        </w:rPr>
        <w:t xml:space="preserve">       </w:t>
      </w:r>
      <w:r w:rsidR="00DF4121" w:rsidRPr="00CE7BC6">
        <w:rPr>
          <w:rStyle w:val="ezkurwreuab5ozgtqnkl"/>
          <w:rFonts w:ascii="Cambria" w:hAnsi="Cambria" w:cs="Cambria"/>
          <w:i/>
          <w:sz w:val="20"/>
          <w:szCs w:val="20"/>
        </w:rPr>
        <w:t>Срок</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установленный</w:t>
      </w:r>
      <w:r w:rsidR="00DF4121" w:rsidRPr="00CE7BC6">
        <w:rPr>
          <w:i/>
          <w:sz w:val="20"/>
          <w:szCs w:val="20"/>
        </w:rPr>
        <w:t xml:space="preserve"> </w:t>
      </w:r>
      <w:r w:rsidR="00DF4121" w:rsidRPr="00CE7BC6">
        <w:rPr>
          <w:rFonts w:ascii="Cambria" w:hAnsi="Cambria"/>
          <w:i/>
          <w:sz w:val="20"/>
          <w:szCs w:val="20"/>
        </w:rPr>
        <w:t xml:space="preserve">в </w:t>
      </w:r>
      <w:r w:rsidR="00DF4121" w:rsidRPr="00CE7BC6">
        <w:rPr>
          <w:rStyle w:val="ezkurwreuab5ozgtqnkl"/>
          <w:i/>
          <w:sz w:val="20"/>
          <w:szCs w:val="20"/>
        </w:rPr>
        <w:t>5</w:t>
      </w:r>
      <w:r w:rsidR="00DF4121" w:rsidRPr="00CE7BC6">
        <w:rPr>
          <w:rStyle w:val="ezkurwreuab5ozgtqnkl"/>
          <w:rFonts w:asciiTheme="minorHAnsi" w:hAnsiTheme="minorHAnsi"/>
          <w:i/>
          <w:sz w:val="20"/>
          <w:szCs w:val="20"/>
        </w:rPr>
        <w:t>-ом</w:t>
      </w:r>
      <w:r w:rsidR="00DF4121" w:rsidRPr="00CE7BC6">
        <w:rPr>
          <w:i/>
          <w:sz w:val="20"/>
          <w:szCs w:val="20"/>
        </w:rPr>
        <w:t xml:space="preserve"> </w:t>
      </w:r>
      <w:r w:rsidR="00DF4121" w:rsidRPr="00CE7BC6">
        <w:rPr>
          <w:rStyle w:val="ezkurwreuab5ozgtqnkl"/>
          <w:rFonts w:ascii="Cambria" w:hAnsi="Cambria" w:cs="Cambria"/>
          <w:i/>
          <w:sz w:val="20"/>
          <w:szCs w:val="20"/>
        </w:rPr>
        <w:t>предложении настоящего</w:t>
      </w:r>
      <w:r w:rsidR="00DF4121" w:rsidRPr="00CE7BC6">
        <w:rPr>
          <w:i/>
          <w:sz w:val="20"/>
          <w:szCs w:val="20"/>
        </w:rPr>
        <w:t xml:space="preserve"> </w:t>
      </w:r>
      <w:r w:rsidR="00DF4121" w:rsidRPr="00CE7BC6">
        <w:rPr>
          <w:rStyle w:val="ezkurwreuab5ozgtqnkl"/>
          <w:rFonts w:ascii="Cambria" w:hAnsi="Cambria" w:cs="Cambria"/>
          <w:i/>
          <w:sz w:val="20"/>
          <w:szCs w:val="20"/>
        </w:rPr>
        <w:t>пункта</w:t>
      </w:r>
      <w:r w:rsidR="00DF4121" w:rsidRPr="00CE7BC6">
        <w:rPr>
          <w:i/>
          <w:sz w:val="20"/>
          <w:szCs w:val="20"/>
        </w:rPr>
        <w:t xml:space="preserve">, </w:t>
      </w:r>
      <w:r w:rsidR="00DF4121" w:rsidRPr="00CE7BC6">
        <w:rPr>
          <w:rStyle w:val="ezkurwreuab5ozgtqnkl"/>
          <w:rFonts w:ascii="Cambria" w:hAnsi="Cambria" w:cs="Cambria"/>
          <w:i/>
          <w:sz w:val="20"/>
          <w:szCs w:val="20"/>
        </w:rPr>
        <w:t>не</w:t>
      </w:r>
      <w:r w:rsidR="00DF4121" w:rsidRPr="00CE7BC6">
        <w:rPr>
          <w:i/>
          <w:sz w:val="20"/>
          <w:szCs w:val="20"/>
        </w:rPr>
        <w:t xml:space="preserve"> </w:t>
      </w:r>
      <w:r w:rsidR="00DF4121" w:rsidRPr="00CE7BC6">
        <w:rPr>
          <w:rStyle w:val="ezkurwreuab5ozgtqnkl"/>
          <w:rFonts w:ascii="Cambria" w:hAnsi="Cambria" w:cs="Cambria"/>
          <w:i/>
          <w:sz w:val="20"/>
          <w:szCs w:val="20"/>
        </w:rPr>
        <w:t>может</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быть</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менее</w:t>
      </w:r>
      <w:r w:rsidR="00DF4121" w:rsidRPr="00CE7BC6">
        <w:rPr>
          <w:i/>
          <w:sz w:val="20"/>
          <w:szCs w:val="20"/>
        </w:rPr>
        <w:t xml:space="preserve"> </w:t>
      </w:r>
      <w:r w:rsidR="00DF4121" w:rsidRPr="00CE7BC6">
        <w:rPr>
          <w:rStyle w:val="ezkurwreuab5ozgtqnkl"/>
          <w:i/>
          <w:sz w:val="20"/>
          <w:szCs w:val="20"/>
        </w:rPr>
        <w:t>10</w:t>
      </w:r>
      <w:r w:rsidR="00DF4121" w:rsidRPr="00CE7BC6">
        <w:rPr>
          <w:i/>
          <w:sz w:val="20"/>
          <w:szCs w:val="20"/>
        </w:rPr>
        <w:t xml:space="preserve"> </w:t>
      </w:r>
      <w:r w:rsidR="00DF4121" w:rsidRPr="00CE7BC6">
        <w:rPr>
          <w:rStyle w:val="ezkurwreuab5ozgtqnkl"/>
          <w:rFonts w:ascii="Cambria" w:hAnsi="Cambria" w:cs="Cambria"/>
          <w:i/>
          <w:sz w:val="20"/>
          <w:szCs w:val="20"/>
        </w:rPr>
        <w:t>рабочих</w:t>
      </w:r>
      <w:r w:rsidR="00DF4121" w:rsidRPr="00CE7BC6">
        <w:rPr>
          <w:i/>
          <w:sz w:val="20"/>
          <w:szCs w:val="20"/>
        </w:rPr>
        <w:t xml:space="preserve"> </w:t>
      </w:r>
      <w:r w:rsidR="00DF4121" w:rsidRPr="00CE7BC6">
        <w:rPr>
          <w:rStyle w:val="ezkurwreuab5ozgtqnkl"/>
          <w:rFonts w:ascii="Cambria" w:hAnsi="Cambria" w:cs="Cambria"/>
          <w:i/>
          <w:sz w:val="20"/>
          <w:szCs w:val="20"/>
        </w:rPr>
        <w:t>дней</w:t>
      </w:r>
      <w:r w:rsidR="00DF4121" w:rsidRPr="00CE7BC6">
        <w:rPr>
          <w:rStyle w:val="ezkurwreuab5ozgtqnkl"/>
          <w:rFonts w:ascii="Cambria" w:hAnsi="Cambria" w:cs="Cambria"/>
          <w:i/>
          <w:sz w:val="20"/>
          <w:szCs w:val="20"/>
          <w:lang w:val="hy-AM"/>
        </w:rPr>
        <w:t>.</w:t>
      </w:r>
    </w:p>
    <w:p w14:paraId="19636B9C"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1623FA58" w14:textId="77777777" w:rsidR="00A11284" w:rsidRDefault="00A11284" w:rsidP="003B2F27">
      <w:pPr>
        <w:widowControl w:val="0"/>
        <w:spacing w:after="160" w:line="360" w:lineRule="auto"/>
        <w:jc w:val="right"/>
        <w:rPr>
          <w:rFonts w:ascii="GHEA Grapalat" w:hAnsi="GHEA Grapalat"/>
          <w:i/>
        </w:rPr>
        <w:sectPr w:rsidR="00A11284" w:rsidSect="00EF4A5F">
          <w:footerReference w:type="default" r:id="rId8"/>
          <w:footnotePr>
            <w:pos w:val="beneathText"/>
          </w:footnotePr>
          <w:pgSz w:w="11907" w:h="16840" w:code="9"/>
          <w:pgMar w:top="1134" w:right="747" w:bottom="1560" w:left="1418" w:header="561" w:footer="561" w:gutter="0"/>
          <w:cols w:space="720"/>
          <w:titlePg/>
          <w:docGrid w:linePitch="326"/>
        </w:sectPr>
      </w:pPr>
    </w:p>
    <w:p w14:paraId="7D47BE0F"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44533937"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7C6BEE2" w14:textId="77777777" w:rsidR="003B2F27" w:rsidRPr="00AD29CE" w:rsidRDefault="003B2F27" w:rsidP="003B2F27">
      <w:pPr>
        <w:widowControl w:val="0"/>
        <w:spacing w:after="160" w:line="360" w:lineRule="auto"/>
        <w:jc w:val="center"/>
        <w:rPr>
          <w:rFonts w:ascii="GHEA Grapalat" w:hAnsi="GHEA Grapalat"/>
        </w:rPr>
      </w:pPr>
    </w:p>
    <w:p w14:paraId="2E95BE04"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14:paraId="41A77818"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3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2182"/>
        <w:gridCol w:w="1900"/>
        <w:gridCol w:w="1405"/>
        <w:gridCol w:w="1618"/>
        <w:gridCol w:w="962"/>
        <w:gridCol w:w="1270"/>
        <w:gridCol w:w="1581"/>
      </w:tblGrid>
      <w:tr w:rsidR="003B2F27" w:rsidRPr="00E40AC8" w14:paraId="186D8983" w14:textId="77777777" w:rsidTr="00A11284">
        <w:trPr>
          <w:trHeight w:val="447"/>
          <w:jc w:val="center"/>
        </w:trPr>
        <w:tc>
          <w:tcPr>
            <w:tcW w:w="13150" w:type="dxa"/>
            <w:gridSpan w:val="8"/>
          </w:tcPr>
          <w:p w14:paraId="50B705F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A11284" w:rsidRPr="00E40AC8" w14:paraId="70C8AB7F" w14:textId="77777777" w:rsidTr="00A11284">
        <w:trPr>
          <w:trHeight w:val="262"/>
          <w:jc w:val="center"/>
        </w:trPr>
        <w:tc>
          <w:tcPr>
            <w:tcW w:w="2232" w:type="dxa"/>
            <w:vMerge w:val="restart"/>
            <w:vAlign w:val="center"/>
          </w:tcPr>
          <w:p w14:paraId="3D412ED2"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82" w:type="dxa"/>
            <w:vMerge w:val="restart"/>
            <w:vAlign w:val="center"/>
          </w:tcPr>
          <w:p w14:paraId="08AE0C0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900" w:type="dxa"/>
            <w:vMerge w:val="restart"/>
            <w:vAlign w:val="center"/>
          </w:tcPr>
          <w:p w14:paraId="181024F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405" w:type="dxa"/>
            <w:vMerge w:val="restart"/>
            <w:vAlign w:val="center"/>
          </w:tcPr>
          <w:p w14:paraId="3E65CE1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618" w:type="dxa"/>
            <w:vMerge w:val="restart"/>
            <w:vAlign w:val="center"/>
          </w:tcPr>
          <w:p w14:paraId="62A076C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962" w:type="dxa"/>
            <w:vMerge w:val="restart"/>
            <w:vAlign w:val="center"/>
          </w:tcPr>
          <w:p w14:paraId="40F9F7D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850" w:type="dxa"/>
            <w:gridSpan w:val="2"/>
            <w:vAlign w:val="center"/>
          </w:tcPr>
          <w:p w14:paraId="50A54EB1"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A11284" w:rsidRPr="00E40AC8" w14:paraId="692BA2A2" w14:textId="77777777" w:rsidTr="00A11284">
        <w:trPr>
          <w:trHeight w:val="531"/>
          <w:jc w:val="center"/>
        </w:trPr>
        <w:tc>
          <w:tcPr>
            <w:tcW w:w="2232" w:type="dxa"/>
            <w:vMerge/>
            <w:vAlign w:val="center"/>
          </w:tcPr>
          <w:p w14:paraId="5D68271D" w14:textId="77777777" w:rsidR="003B2F27" w:rsidRPr="00E40AC8" w:rsidRDefault="003B2F27" w:rsidP="005B7138">
            <w:pPr>
              <w:widowControl w:val="0"/>
              <w:spacing w:after="120"/>
              <w:jc w:val="center"/>
              <w:rPr>
                <w:rFonts w:ascii="GHEA Grapalat" w:hAnsi="GHEA Grapalat"/>
                <w:sz w:val="20"/>
              </w:rPr>
            </w:pPr>
          </w:p>
        </w:tc>
        <w:tc>
          <w:tcPr>
            <w:tcW w:w="2182" w:type="dxa"/>
            <w:vMerge/>
            <w:vAlign w:val="center"/>
          </w:tcPr>
          <w:p w14:paraId="7FB166A9" w14:textId="77777777" w:rsidR="003B2F27" w:rsidRPr="00E40AC8" w:rsidRDefault="003B2F27" w:rsidP="005B7138">
            <w:pPr>
              <w:widowControl w:val="0"/>
              <w:spacing w:after="120"/>
              <w:jc w:val="center"/>
              <w:rPr>
                <w:rFonts w:ascii="GHEA Grapalat" w:hAnsi="GHEA Grapalat"/>
                <w:sz w:val="20"/>
              </w:rPr>
            </w:pPr>
          </w:p>
        </w:tc>
        <w:tc>
          <w:tcPr>
            <w:tcW w:w="1900" w:type="dxa"/>
            <w:vMerge/>
            <w:vAlign w:val="center"/>
          </w:tcPr>
          <w:p w14:paraId="53BC6D82" w14:textId="77777777" w:rsidR="003B2F27" w:rsidRPr="00E40AC8" w:rsidRDefault="003B2F27" w:rsidP="005B7138">
            <w:pPr>
              <w:widowControl w:val="0"/>
              <w:spacing w:after="120"/>
              <w:jc w:val="center"/>
              <w:rPr>
                <w:rFonts w:ascii="GHEA Grapalat" w:hAnsi="GHEA Grapalat"/>
                <w:sz w:val="20"/>
              </w:rPr>
            </w:pPr>
          </w:p>
        </w:tc>
        <w:tc>
          <w:tcPr>
            <w:tcW w:w="1405" w:type="dxa"/>
            <w:vMerge/>
            <w:vAlign w:val="center"/>
          </w:tcPr>
          <w:p w14:paraId="7EC207B0" w14:textId="77777777" w:rsidR="003B2F27" w:rsidRPr="00E40AC8" w:rsidRDefault="003B2F27" w:rsidP="005B7138">
            <w:pPr>
              <w:widowControl w:val="0"/>
              <w:spacing w:after="120"/>
              <w:jc w:val="center"/>
              <w:rPr>
                <w:rFonts w:ascii="GHEA Grapalat" w:hAnsi="GHEA Grapalat"/>
                <w:sz w:val="20"/>
              </w:rPr>
            </w:pPr>
          </w:p>
        </w:tc>
        <w:tc>
          <w:tcPr>
            <w:tcW w:w="1618" w:type="dxa"/>
            <w:vMerge/>
            <w:vAlign w:val="center"/>
          </w:tcPr>
          <w:p w14:paraId="74ADE79E" w14:textId="77777777" w:rsidR="003B2F27" w:rsidRPr="00E40AC8" w:rsidRDefault="003B2F27" w:rsidP="005B7138">
            <w:pPr>
              <w:widowControl w:val="0"/>
              <w:spacing w:after="120"/>
              <w:jc w:val="center"/>
              <w:rPr>
                <w:rFonts w:ascii="GHEA Grapalat" w:hAnsi="GHEA Grapalat"/>
                <w:sz w:val="20"/>
              </w:rPr>
            </w:pPr>
          </w:p>
        </w:tc>
        <w:tc>
          <w:tcPr>
            <w:tcW w:w="962" w:type="dxa"/>
            <w:vMerge/>
            <w:vAlign w:val="center"/>
          </w:tcPr>
          <w:p w14:paraId="4E9B7BD4" w14:textId="77777777" w:rsidR="003B2F27" w:rsidRPr="00E40AC8" w:rsidRDefault="003B2F27" w:rsidP="005B7138">
            <w:pPr>
              <w:widowControl w:val="0"/>
              <w:spacing w:after="120"/>
              <w:jc w:val="center"/>
              <w:rPr>
                <w:rFonts w:ascii="GHEA Grapalat" w:hAnsi="GHEA Grapalat"/>
                <w:sz w:val="20"/>
              </w:rPr>
            </w:pPr>
          </w:p>
        </w:tc>
        <w:tc>
          <w:tcPr>
            <w:tcW w:w="1270" w:type="dxa"/>
            <w:vAlign w:val="center"/>
          </w:tcPr>
          <w:p w14:paraId="3DEA4F5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580" w:type="dxa"/>
            <w:vAlign w:val="center"/>
          </w:tcPr>
          <w:p w14:paraId="60F319A4"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3"/>
              <w:t>**</w:t>
            </w:r>
          </w:p>
        </w:tc>
      </w:tr>
      <w:tr w:rsidR="00A11284" w:rsidRPr="00E40AC8" w14:paraId="0ABCC018" w14:textId="77777777" w:rsidTr="00A11284">
        <w:trPr>
          <w:trHeight w:val="293"/>
          <w:jc w:val="center"/>
        </w:trPr>
        <w:tc>
          <w:tcPr>
            <w:tcW w:w="2232" w:type="dxa"/>
            <w:vAlign w:val="center"/>
          </w:tcPr>
          <w:p w14:paraId="4A0B1CEF" w14:textId="77777777" w:rsidR="00A11284" w:rsidRPr="00A11284" w:rsidRDefault="00A11284" w:rsidP="007C055B">
            <w:pPr>
              <w:jc w:val="center"/>
              <w:rPr>
                <w:rFonts w:ascii="Sylfaen" w:hAnsi="Sylfaen"/>
                <w:sz w:val="18"/>
                <w:szCs w:val="18"/>
              </w:rPr>
            </w:pPr>
          </w:p>
          <w:p w14:paraId="2761CEDF" w14:textId="77777777" w:rsidR="00A11284" w:rsidRPr="00A11284" w:rsidRDefault="00A11284" w:rsidP="007C055B">
            <w:pPr>
              <w:jc w:val="center"/>
              <w:rPr>
                <w:rFonts w:ascii="Sylfaen" w:hAnsi="Sylfaen"/>
                <w:sz w:val="18"/>
                <w:szCs w:val="18"/>
              </w:rPr>
            </w:pPr>
          </w:p>
          <w:p w14:paraId="6E4A16E1" w14:textId="77777777" w:rsidR="00A11284" w:rsidRPr="00A11284" w:rsidRDefault="00A11284" w:rsidP="007C055B">
            <w:pPr>
              <w:jc w:val="center"/>
              <w:rPr>
                <w:rFonts w:ascii="Sylfaen" w:hAnsi="Sylfaen"/>
                <w:sz w:val="18"/>
                <w:szCs w:val="18"/>
              </w:rPr>
            </w:pPr>
          </w:p>
          <w:p w14:paraId="2B5C95B9" w14:textId="77777777" w:rsidR="00A11284" w:rsidRPr="00A11284" w:rsidRDefault="00A11284" w:rsidP="007C055B">
            <w:pPr>
              <w:jc w:val="center"/>
              <w:rPr>
                <w:rFonts w:ascii="Sylfaen" w:hAnsi="Sylfaen"/>
                <w:sz w:val="18"/>
                <w:szCs w:val="18"/>
              </w:rPr>
            </w:pPr>
          </w:p>
          <w:p w14:paraId="19E8A7E9" w14:textId="77777777" w:rsidR="00A11284" w:rsidRPr="00A11284" w:rsidRDefault="00A11284" w:rsidP="007C055B">
            <w:pPr>
              <w:jc w:val="center"/>
              <w:rPr>
                <w:rFonts w:ascii="Sylfaen" w:hAnsi="Sylfaen"/>
                <w:sz w:val="18"/>
                <w:szCs w:val="18"/>
              </w:rPr>
            </w:pPr>
          </w:p>
          <w:p w14:paraId="0D7E56FC" w14:textId="77777777" w:rsidR="00A11284" w:rsidRPr="00A11284" w:rsidRDefault="00A11284" w:rsidP="007C055B">
            <w:pPr>
              <w:jc w:val="center"/>
              <w:rPr>
                <w:rFonts w:ascii="Sylfaen" w:hAnsi="Sylfaen"/>
                <w:sz w:val="18"/>
                <w:szCs w:val="18"/>
              </w:rPr>
            </w:pPr>
          </w:p>
          <w:p w14:paraId="42DBC402" w14:textId="77777777" w:rsidR="00A11284" w:rsidRPr="00A11284" w:rsidRDefault="00A11284" w:rsidP="007C055B">
            <w:pPr>
              <w:jc w:val="center"/>
              <w:rPr>
                <w:rFonts w:ascii="Sylfaen" w:hAnsi="Sylfaen"/>
                <w:sz w:val="18"/>
                <w:szCs w:val="18"/>
              </w:rPr>
            </w:pPr>
          </w:p>
          <w:p w14:paraId="03FB5EFE" w14:textId="77777777" w:rsidR="00A11284" w:rsidRPr="00A11284" w:rsidRDefault="00A11284" w:rsidP="007C055B">
            <w:pPr>
              <w:jc w:val="center"/>
              <w:rPr>
                <w:rFonts w:ascii="Sylfaen" w:hAnsi="Sylfaen"/>
                <w:sz w:val="18"/>
                <w:szCs w:val="18"/>
              </w:rPr>
            </w:pPr>
          </w:p>
          <w:p w14:paraId="5D77D6B7" w14:textId="77777777" w:rsidR="00A11284" w:rsidRPr="00A11284" w:rsidRDefault="00A11284" w:rsidP="007C055B">
            <w:pPr>
              <w:jc w:val="center"/>
              <w:rPr>
                <w:rFonts w:ascii="Sylfaen" w:hAnsi="Sylfaen"/>
                <w:sz w:val="18"/>
                <w:szCs w:val="18"/>
              </w:rPr>
            </w:pPr>
          </w:p>
          <w:p w14:paraId="59751D45" w14:textId="77777777" w:rsidR="00A11284" w:rsidRPr="00A11284" w:rsidRDefault="00A11284" w:rsidP="007C055B">
            <w:pPr>
              <w:jc w:val="center"/>
              <w:rPr>
                <w:rFonts w:ascii="Sylfaen" w:hAnsi="Sylfaen"/>
                <w:sz w:val="18"/>
                <w:szCs w:val="18"/>
              </w:rPr>
            </w:pPr>
            <w:r w:rsidRPr="00A11284">
              <w:rPr>
                <w:rFonts w:ascii="Sylfaen" w:hAnsi="Sylfaen"/>
                <w:sz w:val="18"/>
                <w:szCs w:val="18"/>
              </w:rPr>
              <w:t>1</w:t>
            </w:r>
          </w:p>
          <w:p w14:paraId="7CF0C464" w14:textId="77777777" w:rsidR="00A11284" w:rsidRPr="00A11284" w:rsidRDefault="00A11284" w:rsidP="007C055B">
            <w:pPr>
              <w:jc w:val="center"/>
              <w:rPr>
                <w:rFonts w:ascii="Sylfaen" w:hAnsi="Sylfaen"/>
                <w:sz w:val="18"/>
                <w:szCs w:val="18"/>
              </w:rPr>
            </w:pPr>
          </w:p>
          <w:p w14:paraId="3BAB38D9" w14:textId="77777777" w:rsidR="00A11284" w:rsidRPr="00A11284" w:rsidRDefault="00A11284" w:rsidP="007C055B">
            <w:pPr>
              <w:jc w:val="center"/>
              <w:rPr>
                <w:rFonts w:ascii="Sylfaen" w:hAnsi="Sylfaen"/>
                <w:sz w:val="18"/>
                <w:szCs w:val="18"/>
              </w:rPr>
            </w:pPr>
          </w:p>
          <w:p w14:paraId="32B0B4B9" w14:textId="77777777" w:rsidR="00A11284" w:rsidRPr="00A11284" w:rsidRDefault="00A11284" w:rsidP="007C055B">
            <w:pPr>
              <w:jc w:val="center"/>
              <w:rPr>
                <w:rFonts w:ascii="Sylfaen" w:hAnsi="Sylfaen"/>
                <w:sz w:val="18"/>
                <w:szCs w:val="18"/>
              </w:rPr>
            </w:pPr>
          </w:p>
          <w:p w14:paraId="4011F985" w14:textId="77777777" w:rsidR="00A11284" w:rsidRPr="00A11284" w:rsidRDefault="00A11284" w:rsidP="007C055B">
            <w:pPr>
              <w:jc w:val="center"/>
              <w:rPr>
                <w:rFonts w:ascii="Sylfaen" w:hAnsi="Sylfaen"/>
                <w:sz w:val="18"/>
                <w:szCs w:val="18"/>
              </w:rPr>
            </w:pPr>
          </w:p>
          <w:p w14:paraId="0C9E34C4" w14:textId="77777777" w:rsidR="00A11284" w:rsidRPr="00A11284" w:rsidRDefault="00A11284" w:rsidP="007C055B">
            <w:pPr>
              <w:jc w:val="center"/>
              <w:rPr>
                <w:rFonts w:ascii="Sylfaen" w:hAnsi="Sylfaen"/>
                <w:sz w:val="18"/>
                <w:szCs w:val="18"/>
              </w:rPr>
            </w:pPr>
          </w:p>
          <w:p w14:paraId="2C5B07B0" w14:textId="77777777" w:rsidR="00A11284" w:rsidRPr="00A11284" w:rsidRDefault="00A11284" w:rsidP="007C055B">
            <w:pPr>
              <w:jc w:val="center"/>
              <w:rPr>
                <w:rFonts w:ascii="Sylfaen" w:hAnsi="Sylfaen"/>
                <w:sz w:val="18"/>
                <w:szCs w:val="18"/>
              </w:rPr>
            </w:pPr>
          </w:p>
          <w:p w14:paraId="3B42C587" w14:textId="77777777" w:rsidR="00A11284" w:rsidRPr="00A11284" w:rsidRDefault="00A11284" w:rsidP="007C055B">
            <w:pPr>
              <w:jc w:val="center"/>
              <w:rPr>
                <w:rFonts w:ascii="Sylfaen" w:hAnsi="Sylfaen"/>
                <w:sz w:val="18"/>
                <w:szCs w:val="18"/>
              </w:rPr>
            </w:pPr>
          </w:p>
          <w:p w14:paraId="0BA096AD" w14:textId="77777777" w:rsidR="00A11284" w:rsidRPr="00A11284" w:rsidRDefault="00A11284" w:rsidP="007C055B">
            <w:pPr>
              <w:jc w:val="center"/>
              <w:rPr>
                <w:rFonts w:ascii="Sylfaen" w:hAnsi="Sylfaen"/>
                <w:sz w:val="18"/>
                <w:szCs w:val="18"/>
              </w:rPr>
            </w:pPr>
          </w:p>
          <w:p w14:paraId="2AC11B07" w14:textId="77777777" w:rsidR="00A11284" w:rsidRPr="00A11284" w:rsidRDefault="00A11284" w:rsidP="007C055B">
            <w:pPr>
              <w:jc w:val="center"/>
              <w:rPr>
                <w:rFonts w:ascii="Sylfaen" w:hAnsi="Sylfaen"/>
                <w:sz w:val="18"/>
                <w:szCs w:val="18"/>
              </w:rPr>
            </w:pPr>
          </w:p>
          <w:p w14:paraId="4D36AD84" w14:textId="77777777" w:rsidR="00A11284" w:rsidRPr="00A11284" w:rsidRDefault="00A11284" w:rsidP="007C055B">
            <w:pPr>
              <w:jc w:val="center"/>
              <w:rPr>
                <w:rFonts w:ascii="Sylfaen" w:hAnsi="Sylfaen"/>
                <w:sz w:val="18"/>
                <w:szCs w:val="18"/>
              </w:rPr>
            </w:pPr>
          </w:p>
          <w:p w14:paraId="45AB6FDA" w14:textId="77777777" w:rsidR="00A11284" w:rsidRPr="00A11284" w:rsidRDefault="00A11284" w:rsidP="007C055B">
            <w:pPr>
              <w:jc w:val="center"/>
              <w:rPr>
                <w:rFonts w:ascii="Sylfaen" w:hAnsi="Sylfaen"/>
                <w:sz w:val="18"/>
                <w:szCs w:val="18"/>
              </w:rPr>
            </w:pPr>
          </w:p>
          <w:p w14:paraId="5CEEE24C" w14:textId="77777777" w:rsidR="00A11284" w:rsidRPr="00A11284" w:rsidRDefault="00A11284" w:rsidP="007C055B">
            <w:pPr>
              <w:jc w:val="center"/>
              <w:rPr>
                <w:rFonts w:ascii="Sylfaen" w:hAnsi="Sylfaen"/>
                <w:sz w:val="18"/>
                <w:szCs w:val="18"/>
              </w:rPr>
            </w:pPr>
          </w:p>
        </w:tc>
        <w:tc>
          <w:tcPr>
            <w:tcW w:w="2182" w:type="dxa"/>
            <w:vAlign w:val="center"/>
          </w:tcPr>
          <w:p w14:paraId="536C7139" w14:textId="77777777" w:rsidR="00A11284" w:rsidRPr="00A11284" w:rsidRDefault="00A11284" w:rsidP="007C055B">
            <w:pPr>
              <w:jc w:val="center"/>
              <w:rPr>
                <w:rFonts w:ascii="Sylfaen" w:hAnsi="Sylfaen"/>
                <w:sz w:val="18"/>
                <w:szCs w:val="18"/>
              </w:rPr>
            </w:pPr>
            <w:r w:rsidRPr="00A11284">
              <w:rPr>
                <w:rFonts w:ascii="Sylfaen" w:hAnsi="Sylfaen"/>
                <w:sz w:val="18"/>
                <w:szCs w:val="18"/>
              </w:rPr>
              <w:lastRenderedPageBreak/>
              <w:t>79411210-2</w:t>
            </w:r>
          </w:p>
        </w:tc>
        <w:tc>
          <w:tcPr>
            <w:tcW w:w="1900" w:type="dxa"/>
            <w:vAlign w:val="center"/>
          </w:tcPr>
          <w:p w14:paraId="02407BF7" w14:textId="77777777" w:rsidR="00A11284" w:rsidRPr="00A11284" w:rsidRDefault="00A11284" w:rsidP="007C055B">
            <w:pPr>
              <w:jc w:val="center"/>
              <w:rPr>
                <w:rFonts w:ascii="Sylfaen" w:hAnsi="Sylfaen"/>
                <w:sz w:val="18"/>
                <w:szCs w:val="18"/>
              </w:rPr>
            </w:pPr>
            <w:r w:rsidRPr="00A11284">
              <w:rPr>
                <w:rFonts w:ascii="Sylfaen" w:hAnsi="Sylfaen"/>
                <w:sz w:val="18"/>
                <w:szCs w:val="18"/>
              </w:rPr>
              <w:t xml:space="preserve">Закупка услуг координатора по закупкам. Минимальными требованиями к соответствующему специалисту </w:t>
            </w:r>
            <w:r w:rsidRPr="00A11284">
              <w:rPr>
                <w:rFonts w:ascii="Sylfaen" w:hAnsi="Sylfaen"/>
                <w:sz w:val="18"/>
                <w:szCs w:val="18"/>
              </w:rPr>
              <w:lastRenderedPageBreak/>
              <w:t>являются: 1. соответствие заявок заказчика на закупку требованиям законодательства РА</w:t>
            </w:r>
          </w:p>
          <w:p w14:paraId="7EE0678D" w14:textId="77777777" w:rsidR="00A11284" w:rsidRPr="00A11284" w:rsidRDefault="00A11284" w:rsidP="007C055B">
            <w:pPr>
              <w:jc w:val="center"/>
              <w:rPr>
                <w:rFonts w:ascii="Sylfaen" w:hAnsi="Sylfaen"/>
                <w:sz w:val="18"/>
                <w:szCs w:val="18"/>
              </w:rPr>
            </w:pPr>
            <w:r w:rsidRPr="00A11284">
              <w:rPr>
                <w:rFonts w:ascii="Sylfaen" w:hAnsi="Sylfaen"/>
                <w:sz w:val="18"/>
                <w:szCs w:val="18"/>
              </w:rPr>
              <w:t>2. подготовка проектов приказов о формировании координатора закупок и оценочных комиссий ответственных подразделений</w:t>
            </w:r>
          </w:p>
          <w:p w14:paraId="01F18E9B" w14:textId="77777777" w:rsidR="00A11284" w:rsidRPr="00A11284" w:rsidRDefault="00A11284" w:rsidP="007C055B">
            <w:pPr>
              <w:jc w:val="center"/>
              <w:rPr>
                <w:rFonts w:ascii="Sylfaen" w:hAnsi="Sylfaen"/>
                <w:sz w:val="18"/>
                <w:szCs w:val="18"/>
              </w:rPr>
            </w:pPr>
            <w:r w:rsidRPr="00A11284">
              <w:rPr>
                <w:rFonts w:ascii="Sylfaen" w:hAnsi="Sylfaen"/>
                <w:sz w:val="18"/>
                <w:szCs w:val="18"/>
              </w:rPr>
              <w:t>3. подготовка и публикация приглашений к закупкам (при необходимости через электронные системы закупок armeps.am, armeps.am/</w:t>
            </w:r>
            <w:proofErr w:type="spellStart"/>
            <w:r w:rsidRPr="00A11284">
              <w:rPr>
                <w:rFonts w:ascii="Sylfaen" w:hAnsi="Sylfaen"/>
                <w:sz w:val="18"/>
                <w:szCs w:val="18"/>
              </w:rPr>
              <w:t>ppcm</w:t>
            </w:r>
            <w:proofErr w:type="spellEnd"/>
            <w:r w:rsidRPr="00A11284">
              <w:rPr>
                <w:rFonts w:ascii="Sylfaen" w:hAnsi="Sylfaen"/>
                <w:sz w:val="18"/>
                <w:szCs w:val="18"/>
              </w:rPr>
              <w:t>/ и gnumner.am)</w:t>
            </w:r>
          </w:p>
          <w:p w14:paraId="2AF87673" w14:textId="77777777" w:rsidR="00A11284" w:rsidRPr="00A11284" w:rsidRDefault="00A11284" w:rsidP="007C055B">
            <w:pPr>
              <w:jc w:val="center"/>
              <w:rPr>
                <w:rFonts w:ascii="Sylfaen" w:hAnsi="Sylfaen"/>
                <w:sz w:val="18"/>
                <w:szCs w:val="18"/>
              </w:rPr>
            </w:pPr>
            <w:r w:rsidRPr="00A11284">
              <w:rPr>
                <w:rFonts w:ascii="Sylfaen" w:hAnsi="Sylfaen"/>
                <w:sz w:val="18"/>
                <w:szCs w:val="18"/>
              </w:rPr>
              <w:t>4. оценка заявок, представленных участниками процедуры закупки, и их соответствие требованиям законодательства РА</w:t>
            </w:r>
          </w:p>
          <w:p w14:paraId="18E4DEB7" w14:textId="77777777" w:rsidR="00A11284" w:rsidRPr="00A11284" w:rsidRDefault="00A11284" w:rsidP="007C055B">
            <w:pPr>
              <w:jc w:val="center"/>
              <w:rPr>
                <w:rFonts w:ascii="Sylfaen" w:hAnsi="Sylfaen"/>
                <w:sz w:val="18"/>
                <w:szCs w:val="18"/>
              </w:rPr>
            </w:pPr>
            <w:r w:rsidRPr="00A11284">
              <w:rPr>
                <w:rFonts w:ascii="Sylfaen" w:hAnsi="Sylfaen"/>
                <w:sz w:val="18"/>
                <w:szCs w:val="18"/>
              </w:rPr>
              <w:t xml:space="preserve">5. ведение переговоров с участниками процедуры закупки и оперативное реагирование на представленные участниками разъяснения </w:t>
            </w:r>
            <w:r w:rsidRPr="00A11284">
              <w:rPr>
                <w:rFonts w:ascii="Sylfaen" w:hAnsi="Sylfaen"/>
                <w:sz w:val="18"/>
                <w:szCs w:val="18"/>
              </w:rPr>
              <w:lastRenderedPageBreak/>
              <w:t>/согласование и координация с ответственным подразделением/</w:t>
            </w:r>
          </w:p>
          <w:p w14:paraId="1F40E128" w14:textId="77777777" w:rsidR="00A11284" w:rsidRPr="00A11284" w:rsidRDefault="00A11284" w:rsidP="007C055B">
            <w:pPr>
              <w:jc w:val="center"/>
              <w:rPr>
                <w:rFonts w:ascii="Sylfaen" w:hAnsi="Sylfaen"/>
                <w:sz w:val="18"/>
                <w:szCs w:val="18"/>
              </w:rPr>
            </w:pPr>
            <w:r w:rsidRPr="00A11284">
              <w:rPr>
                <w:rFonts w:ascii="Sylfaen" w:hAnsi="Sylfaen"/>
                <w:sz w:val="18"/>
                <w:szCs w:val="18"/>
              </w:rPr>
              <w:t>6. подготовка и публикация протоколов заседаний оценочной комиссии на официальном сайте закупок,</w:t>
            </w:r>
          </w:p>
          <w:p w14:paraId="170A8ABC" w14:textId="77777777" w:rsidR="00A11284" w:rsidRPr="00A11284" w:rsidRDefault="00A11284" w:rsidP="007C055B">
            <w:pPr>
              <w:jc w:val="center"/>
              <w:rPr>
                <w:rFonts w:ascii="Sylfaen" w:hAnsi="Sylfaen"/>
                <w:sz w:val="18"/>
                <w:szCs w:val="18"/>
              </w:rPr>
            </w:pPr>
            <w:r w:rsidRPr="00A11284">
              <w:rPr>
                <w:rFonts w:ascii="Sylfaen" w:hAnsi="Sylfaen"/>
                <w:sz w:val="18"/>
                <w:szCs w:val="18"/>
              </w:rPr>
              <w:t>7. подготовка проектов договоров и реализация процесса заключения договоров с участниками</w:t>
            </w:r>
          </w:p>
          <w:p w14:paraId="0A79018D" w14:textId="77777777" w:rsidR="00A11284" w:rsidRPr="00A11284" w:rsidRDefault="00A11284" w:rsidP="007C055B">
            <w:pPr>
              <w:jc w:val="center"/>
              <w:rPr>
                <w:rFonts w:ascii="Sylfaen" w:hAnsi="Sylfaen"/>
                <w:sz w:val="18"/>
                <w:szCs w:val="18"/>
              </w:rPr>
            </w:pPr>
            <w:r w:rsidRPr="00A11284">
              <w:rPr>
                <w:rFonts w:ascii="Sylfaen" w:hAnsi="Sylfaen"/>
                <w:sz w:val="18"/>
                <w:szCs w:val="18"/>
              </w:rPr>
              <w:t xml:space="preserve">8. подготовка и публикация объявлений, связанных с процедурой закупки /решение о заключении договора, объявление о заключенном </w:t>
            </w:r>
            <w:proofErr w:type="gramStart"/>
            <w:r w:rsidRPr="00A11284">
              <w:rPr>
                <w:rFonts w:ascii="Sylfaen" w:hAnsi="Sylfaen"/>
                <w:sz w:val="18"/>
                <w:szCs w:val="18"/>
              </w:rPr>
              <w:t>договоре/ на</w:t>
            </w:r>
            <w:proofErr w:type="gramEnd"/>
            <w:r w:rsidRPr="00A11284">
              <w:rPr>
                <w:rFonts w:ascii="Sylfaen" w:hAnsi="Sylfaen"/>
                <w:sz w:val="18"/>
                <w:szCs w:val="18"/>
              </w:rPr>
              <w:t xml:space="preserve"> официальном сайте закупок</w:t>
            </w:r>
          </w:p>
          <w:p w14:paraId="5F3D3AFD" w14:textId="77777777" w:rsidR="00A11284" w:rsidRPr="00A11284" w:rsidRDefault="00A11284" w:rsidP="007C055B">
            <w:pPr>
              <w:jc w:val="center"/>
              <w:rPr>
                <w:rFonts w:ascii="Sylfaen" w:hAnsi="Sylfaen"/>
                <w:sz w:val="18"/>
                <w:szCs w:val="18"/>
              </w:rPr>
            </w:pPr>
            <w:r w:rsidRPr="00A11284">
              <w:rPr>
                <w:rFonts w:ascii="Sylfaen" w:hAnsi="Sylfaen"/>
                <w:sz w:val="18"/>
                <w:szCs w:val="18"/>
              </w:rPr>
              <w:t>9. подготовка протоколов процедуры закупок,</w:t>
            </w:r>
          </w:p>
          <w:p w14:paraId="4B0CE1AA" w14:textId="77777777" w:rsidR="00A11284" w:rsidRPr="00A11284" w:rsidRDefault="00A11284" w:rsidP="007C055B">
            <w:pPr>
              <w:jc w:val="center"/>
              <w:rPr>
                <w:rFonts w:ascii="Sylfaen" w:hAnsi="Sylfaen"/>
                <w:sz w:val="18"/>
                <w:szCs w:val="18"/>
              </w:rPr>
            </w:pPr>
            <w:r w:rsidRPr="00A11284">
              <w:rPr>
                <w:rFonts w:ascii="Sylfaen" w:hAnsi="Sylfaen"/>
                <w:sz w:val="18"/>
                <w:szCs w:val="18"/>
              </w:rPr>
              <w:t xml:space="preserve">10. заключение договоры (при необходимости, запись и публикация на сайте </w:t>
            </w:r>
            <w:r w:rsidRPr="00A11284">
              <w:rPr>
                <w:rFonts w:ascii="Sylfaen" w:hAnsi="Sylfaen"/>
                <w:sz w:val="18"/>
                <w:szCs w:val="18"/>
              </w:rPr>
              <w:lastRenderedPageBreak/>
              <w:t>электронных закупок armeps.am/</w:t>
            </w:r>
            <w:proofErr w:type="spellStart"/>
            <w:r w:rsidRPr="00A11284">
              <w:rPr>
                <w:rFonts w:ascii="Sylfaen" w:hAnsi="Sylfaen"/>
                <w:sz w:val="18"/>
                <w:szCs w:val="18"/>
              </w:rPr>
              <w:t>ppcm</w:t>
            </w:r>
            <w:proofErr w:type="spellEnd"/>
            <w:r w:rsidRPr="00A11284">
              <w:rPr>
                <w:rFonts w:ascii="Sylfaen" w:hAnsi="Sylfaen"/>
                <w:sz w:val="18"/>
                <w:szCs w:val="18"/>
              </w:rPr>
              <w:t>/)</w:t>
            </w:r>
          </w:p>
          <w:p w14:paraId="483A03DC" w14:textId="77777777" w:rsidR="00A11284" w:rsidRPr="00A11284" w:rsidRDefault="00A11284" w:rsidP="007C055B">
            <w:pPr>
              <w:jc w:val="center"/>
              <w:rPr>
                <w:rFonts w:ascii="Sylfaen" w:hAnsi="Sylfaen"/>
                <w:sz w:val="18"/>
                <w:szCs w:val="18"/>
              </w:rPr>
            </w:pPr>
            <w:r w:rsidRPr="00A11284">
              <w:rPr>
                <w:rFonts w:ascii="Sylfaen" w:hAnsi="Sylfaen"/>
                <w:sz w:val="18"/>
                <w:szCs w:val="18"/>
              </w:rPr>
              <w:t>11. выполнение других необходимых документов, справок, записок, решений и других функций, связанных с процедурой закупки, в рамках полномочий, закрепленных за координаторами закупок,</w:t>
            </w:r>
          </w:p>
          <w:p w14:paraId="74B2E53D" w14:textId="77777777" w:rsidR="00A11284" w:rsidRPr="00A11284" w:rsidRDefault="00A11284" w:rsidP="007C055B">
            <w:pPr>
              <w:jc w:val="center"/>
              <w:rPr>
                <w:rFonts w:ascii="Sylfaen" w:hAnsi="Sylfaen"/>
                <w:sz w:val="18"/>
                <w:szCs w:val="18"/>
              </w:rPr>
            </w:pPr>
            <w:r w:rsidRPr="00A11284">
              <w:rPr>
                <w:rFonts w:ascii="Sylfaen" w:hAnsi="Sylfaen"/>
                <w:sz w:val="18"/>
                <w:szCs w:val="18"/>
              </w:rPr>
              <w:t>12. оказание консультационных услуг, связанных с законодательством РА о закупках /письменных и устных/</w:t>
            </w:r>
          </w:p>
          <w:p w14:paraId="0E113898" w14:textId="77777777" w:rsidR="00A11284" w:rsidRPr="00A11284" w:rsidRDefault="00A11284" w:rsidP="007C055B">
            <w:pPr>
              <w:jc w:val="center"/>
              <w:rPr>
                <w:rFonts w:ascii="Sylfaen" w:hAnsi="Sylfaen"/>
                <w:sz w:val="18"/>
                <w:szCs w:val="18"/>
              </w:rPr>
            </w:pPr>
            <w:r w:rsidRPr="00A11284">
              <w:rPr>
                <w:rFonts w:ascii="Sylfaen" w:hAnsi="Sylfaen"/>
                <w:sz w:val="18"/>
                <w:szCs w:val="18"/>
              </w:rPr>
              <w:t>13. представление ежедневного отчета о ходе опубликованных тендеров</w:t>
            </w:r>
          </w:p>
          <w:p w14:paraId="45B4D431" w14:textId="77777777" w:rsidR="00A11284" w:rsidRPr="00A11284" w:rsidRDefault="00A11284" w:rsidP="007C055B">
            <w:pPr>
              <w:jc w:val="center"/>
              <w:rPr>
                <w:rFonts w:ascii="Sylfaen" w:hAnsi="Sylfaen"/>
                <w:sz w:val="18"/>
                <w:szCs w:val="18"/>
              </w:rPr>
            </w:pPr>
            <w:r w:rsidRPr="00A11284">
              <w:rPr>
                <w:rFonts w:ascii="Sylfaen" w:hAnsi="Sylfaen"/>
                <w:sz w:val="18"/>
                <w:szCs w:val="18"/>
              </w:rPr>
              <w:t>14. получение новых кодов CPV в случае отсутствия необходимых заказчику кодов в кодах CPV, опубликованных Министерством финансов</w:t>
            </w:r>
          </w:p>
          <w:p w14:paraId="453D45C0" w14:textId="77777777" w:rsidR="00A11284" w:rsidRPr="00A11284" w:rsidRDefault="00A11284" w:rsidP="007C055B">
            <w:pPr>
              <w:jc w:val="center"/>
              <w:rPr>
                <w:rFonts w:ascii="Sylfaen" w:hAnsi="Sylfaen"/>
                <w:sz w:val="18"/>
                <w:szCs w:val="18"/>
              </w:rPr>
            </w:pPr>
            <w:r w:rsidRPr="00A11284">
              <w:rPr>
                <w:rFonts w:ascii="Sylfaen" w:hAnsi="Sylfaen"/>
                <w:sz w:val="18"/>
                <w:szCs w:val="18"/>
              </w:rPr>
              <w:t xml:space="preserve">15. осуществление процессов закупок, объявленных заказчиком и еще не </w:t>
            </w:r>
            <w:r w:rsidRPr="00A11284">
              <w:rPr>
                <w:rFonts w:ascii="Sylfaen" w:hAnsi="Sylfaen"/>
                <w:sz w:val="18"/>
                <w:szCs w:val="18"/>
              </w:rPr>
              <w:lastRenderedPageBreak/>
              <w:t>завершенных на момент вступления договора в силу, в порядке, установленном законом</w:t>
            </w:r>
          </w:p>
          <w:p w14:paraId="5AA9AA72" w14:textId="77777777" w:rsidR="00A11284" w:rsidRPr="00A11284" w:rsidRDefault="00A11284" w:rsidP="007C055B">
            <w:pPr>
              <w:jc w:val="center"/>
              <w:rPr>
                <w:rFonts w:ascii="Sylfaen" w:hAnsi="Sylfaen"/>
                <w:sz w:val="18"/>
                <w:szCs w:val="18"/>
              </w:rPr>
            </w:pPr>
            <w:r w:rsidRPr="00A11284">
              <w:rPr>
                <w:rFonts w:ascii="Sylfaen" w:hAnsi="Sylfaen"/>
                <w:sz w:val="18"/>
                <w:szCs w:val="18"/>
              </w:rPr>
              <w:t>16. публикация максимум 4-5 тендеров в день /по мере необходимости/</w:t>
            </w:r>
          </w:p>
          <w:p w14:paraId="39FCAD22" w14:textId="77777777" w:rsidR="00A11284" w:rsidRPr="00A11284" w:rsidRDefault="00A11284" w:rsidP="007C055B">
            <w:pPr>
              <w:jc w:val="center"/>
              <w:rPr>
                <w:rFonts w:ascii="Sylfaen" w:hAnsi="Sylfaen"/>
                <w:sz w:val="18"/>
                <w:szCs w:val="18"/>
              </w:rPr>
            </w:pPr>
            <w:r w:rsidRPr="00A11284">
              <w:rPr>
                <w:rFonts w:ascii="Sylfaen" w:hAnsi="Sylfaen"/>
                <w:sz w:val="18"/>
                <w:szCs w:val="18"/>
              </w:rPr>
              <w:t>17. в начале каждого месяца представление полных пакетов закупок, осуществленных в предыдущем месяце</w:t>
            </w:r>
          </w:p>
          <w:p w14:paraId="2D8AC366" w14:textId="77777777" w:rsidR="00A11284" w:rsidRPr="00A11284" w:rsidRDefault="00A11284" w:rsidP="007C055B">
            <w:pPr>
              <w:jc w:val="center"/>
              <w:rPr>
                <w:rFonts w:ascii="Sylfaen" w:hAnsi="Sylfaen"/>
                <w:sz w:val="18"/>
                <w:szCs w:val="18"/>
              </w:rPr>
            </w:pPr>
            <w:r w:rsidRPr="00A11284">
              <w:rPr>
                <w:rFonts w:ascii="Sylfaen" w:hAnsi="Sylfaen"/>
                <w:sz w:val="18"/>
                <w:szCs w:val="18"/>
              </w:rPr>
              <w:t>Поставщик услуг должен иметь квалификацию координатора закупок и в соответствующей области (организация электронных и бумажных закупок) не менее 3 лет опыта работы, если необходимый.</w:t>
            </w:r>
          </w:p>
        </w:tc>
        <w:tc>
          <w:tcPr>
            <w:tcW w:w="1405" w:type="dxa"/>
            <w:vAlign w:val="center"/>
          </w:tcPr>
          <w:p w14:paraId="3F76F5EC" w14:textId="77777777" w:rsidR="00A11284" w:rsidRPr="00A11284" w:rsidRDefault="00A11284" w:rsidP="007C055B">
            <w:pPr>
              <w:pStyle w:val="ListParagraph"/>
              <w:ind w:left="-90"/>
              <w:jc w:val="center"/>
              <w:rPr>
                <w:rFonts w:ascii="Sylfaen" w:hAnsi="Sylfaen"/>
                <w:sz w:val="18"/>
                <w:szCs w:val="18"/>
              </w:rPr>
            </w:pPr>
            <w:r w:rsidRPr="00A11284">
              <w:rPr>
                <w:rFonts w:ascii="Sylfaen" w:hAnsi="Sylfaen"/>
                <w:sz w:val="18"/>
                <w:szCs w:val="18"/>
              </w:rPr>
              <w:lastRenderedPageBreak/>
              <w:t>AMD</w:t>
            </w:r>
          </w:p>
        </w:tc>
        <w:tc>
          <w:tcPr>
            <w:tcW w:w="1618" w:type="dxa"/>
            <w:vAlign w:val="center"/>
          </w:tcPr>
          <w:p w14:paraId="51C53EB7" w14:textId="77777777" w:rsidR="00A11284" w:rsidRPr="00A11284" w:rsidRDefault="00A11284" w:rsidP="007C055B">
            <w:pPr>
              <w:jc w:val="center"/>
              <w:rPr>
                <w:rFonts w:ascii="Sylfaen" w:hAnsi="Sylfaen"/>
                <w:sz w:val="18"/>
                <w:szCs w:val="18"/>
              </w:rPr>
            </w:pPr>
          </w:p>
        </w:tc>
        <w:tc>
          <w:tcPr>
            <w:tcW w:w="962" w:type="dxa"/>
            <w:vAlign w:val="center"/>
          </w:tcPr>
          <w:p w14:paraId="1703E679" w14:textId="77777777" w:rsidR="00A11284" w:rsidRPr="00A11284" w:rsidRDefault="00A11284" w:rsidP="007C055B">
            <w:pPr>
              <w:ind w:firstLine="360"/>
              <w:jc w:val="center"/>
              <w:rPr>
                <w:rFonts w:ascii="Sylfaen" w:hAnsi="Sylfaen"/>
                <w:sz w:val="18"/>
                <w:szCs w:val="18"/>
              </w:rPr>
            </w:pPr>
            <w:r w:rsidRPr="00A11284">
              <w:rPr>
                <w:rFonts w:ascii="Sylfaen" w:hAnsi="Sylfaen"/>
                <w:sz w:val="18"/>
                <w:szCs w:val="18"/>
              </w:rPr>
              <w:t>1</w:t>
            </w:r>
          </w:p>
        </w:tc>
        <w:tc>
          <w:tcPr>
            <w:tcW w:w="1270" w:type="dxa"/>
            <w:vAlign w:val="center"/>
          </w:tcPr>
          <w:p w14:paraId="0BAD6A54" w14:textId="77777777" w:rsidR="00A11284" w:rsidRPr="00A11284" w:rsidRDefault="00A11284" w:rsidP="007C055B">
            <w:pPr>
              <w:ind w:firstLine="360"/>
              <w:jc w:val="center"/>
              <w:rPr>
                <w:rFonts w:ascii="Sylfaen" w:hAnsi="Sylfaen"/>
                <w:sz w:val="18"/>
                <w:szCs w:val="18"/>
              </w:rPr>
            </w:pPr>
          </w:p>
          <w:p w14:paraId="16D4DF1A" w14:textId="77777777" w:rsidR="00A11284" w:rsidRPr="00A11284" w:rsidRDefault="00A11284" w:rsidP="007C055B">
            <w:pPr>
              <w:ind w:firstLine="360"/>
              <w:jc w:val="center"/>
              <w:rPr>
                <w:rFonts w:ascii="Sylfaen" w:hAnsi="Sylfaen"/>
                <w:sz w:val="18"/>
                <w:szCs w:val="18"/>
              </w:rPr>
            </w:pPr>
            <w:proofErr w:type="spellStart"/>
            <w:r w:rsidRPr="00A11284">
              <w:rPr>
                <w:rFonts w:ascii="Sylfaen" w:hAnsi="Sylfaen"/>
                <w:sz w:val="18"/>
                <w:szCs w:val="18"/>
              </w:rPr>
              <w:t>Котайкская</w:t>
            </w:r>
            <w:proofErr w:type="spellEnd"/>
            <w:r w:rsidRPr="00A11284">
              <w:rPr>
                <w:rFonts w:ascii="Sylfaen" w:hAnsi="Sylfaen"/>
                <w:sz w:val="18"/>
                <w:szCs w:val="18"/>
              </w:rPr>
              <w:t xml:space="preserve"> область Республики Армения, село Гарни, ул. Шаумяна </w:t>
            </w:r>
            <w:r w:rsidRPr="00A11284">
              <w:rPr>
                <w:rFonts w:ascii="Sylfaen" w:hAnsi="Sylfaen"/>
                <w:sz w:val="18"/>
                <w:szCs w:val="18"/>
              </w:rPr>
              <w:lastRenderedPageBreak/>
              <w:t>4</w:t>
            </w:r>
          </w:p>
        </w:tc>
        <w:tc>
          <w:tcPr>
            <w:tcW w:w="1580" w:type="dxa"/>
            <w:vAlign w:val="center"/>
          </w:tcPr>
          <w:p w14:paraId="7F7F9FF7" w14:textId="77777777" w:rsidR="00A11284" w:rsidRPr="00A11284" w:rsidRDefault="00A11284" w:rsidP="007C055B">
            <w:pPr>
              <w:jc w:val="center"/>
              <w:rPr>
                <w:rFonts w:ascii="Sylfaen" w:hAnsi="Sylfaen"/>
                <w:sz w:val="18"/>
                <w:szCs w:val="18"/>
              </w:rPr>
            </w:pPr>
          </w:p>
          <w:p w14:paraId="5E28B76C" w14:textId="77777777" w:rsidR="00A11284" w:rsidRPr="00A11284" w:rsidRDefault="00A11284" w:rsidP="007C055B">
            <w:pPr>
              <w:jc w:val="center"/>
              <w:rPr>
                <w:rFonts w:ascii="Sylfaen" w:hAnsi="Sylfaen"/>
                <w:sz w:val="18"/>
                <w:szCs w:val="18"/>
              </w:rPr>
            </w:pPr>
            <w:r w:rsidRPr="00A11284">
              <w:rPr>
                <w:rFonts w:ascii="Sylfaen" w:hAnsi="Sylfaen"/>
                <w:sz w:val="18"/>
                <w:szCs w:val="18"/>
              </w:rPr>
              <w:t xml:space="preserve">Если предусмотрены финансовые ресурсы, в течение 492 календарных </w:t>
            </w:r>
            <w:r w:rsidRPr="00A11284">
              <w:rPr>
                <w:rFonts w:ascii="Sylfaen" w:hAnsi="Sylfaen"/>
                <w:sz w:val="18"/>
                <w:szCs w:val="18"/>
              </w:rPr>
              <w:lastRenderedPageBreak/>
              <w:t>дней со дня вступления в силу соглашения, вводящего в действие договор</w:t>
            </w:r>
          </w:p>
          <w:p w14:paraId="5B118B44" w14:textId="77777777" w:rsidR="00A11284" w:rsidRPr="00A11284" w:rsidRDefault="00A11284" w:rsidP="007C055B">
            <w:pPr>
              <w:jc w:val="center"/>
              <w:rPr>
                <w:rFonts w:ascii="Sylfaen" w:hAnsi="Sylfaen"/>
                <w:sz w:val="18"/>
                <w:szCs w:val="18"/>
              </w:rPr>
            </w:pPr>
          </w:p>
          <w:p w14:paraId="4B189229" w14:textId="77777777" w:rsidR="00A11284" w:rsidRPr="00A11284" w:rsidRDefault="00A11284" w:rsidP="007C055B">
            <w:pPr>
              <w:jc w:val="center"/>
              <w:rPr>
                <w:rFonts w:ascii="Sylfaen" w:hAnsi="Sylfaen"/>
                <w:sz w:val="18"/>
                <w:szCs w:val="18"/>
              </w:rPr>
            </w:pPr>
          </w:p>
          <w:p w14:paraId="08ABFC4D" w14:textId="77777777" w:rsidR="00A11284" w:rsidRPr="00A11284" w:rsidRDefault="00A11284" w:rsidP="007C055B">
            <w:pPr>
              <w:jc w:val="center"/>
              <w:rPr>
                <w:rFonts w:ascii="Sylfaen" w:hAnsi="Sylfaen"/>
                <w:sz w:val="18"/>
                <w:szCs w:val="18"/>
              </w:rPr>
            </w:pPr>
          </w:p>
          <w:p w14:paraId="48FABB70" w14:textId="77777777" w:rsidR="00A11284" w:rsidRPr="00A11284" w:rsidRDefault="00A11284" w:rsidP="007C055B">
            <w:pPr>
              <w:jc w:val="center"/>
              <w:rPr>
                <w:rFonts w:ascii="Sylfaen" w:hAnsi="Sylfaen"/>
                <w:sz w:val="18"/>
                <w:szCs w:val="18"/>
              </w:rPr>
            </w:pPr>
          </w:p>
          <w:p w14:paraId="55F58AA2" w14:textId="77777777" w:rsidR="00A11284" w:rsidRPr="00A11284" w:rsidRDefault="00A11284" w:rsidP="007C055B">
            <w:pPr>
              <w:jc w:val="center"/>
              <w:rPr>
                <w:rFonts w:ascii="Sylfaen" w:hAnsi="Sylfaen"/>
                <w:sz w:val="18"/>
                <w:szCs w:val="18"/>
              </w:rPr>
            </w:pPr>
          </w:p>
          <w:p w14:paraId="47D4459D" w14:textId="77777777" w:rsidR="00A11284" w:rsidRPr="00A11284" w:rsidRDefault="00A11284" w:rsidP="007C055B">
            <w:pPr>
              <w:jc w:val="center"/>
              <w:rPr>
                <w:rFonts w:ascii="Sylfaen" w:hAnsi="Sylfaen"/>
                <w:sz w:val="18"/>
                <w:szCs w:val="18"/>
              </w:rPr>
            </w:pPr>
          </w:p>
          <w:p w14:paraId="357F6CEE" w14:textId="77777777" w:rsidR="00A11284" w:rsidRPr="00A11284" w:rsidRDefault="00A11284" w:rsidP="007C055B">
            <w:pPr>
              <w:jc w:val="center"/>
              <w:rPr>
                <w:rFonts w:ascii="Sylfaen" w:hAnsi="Sylfaen"/>
                <w:sz w:val="18"/>
                <w:szCs w:val="18"/>
              </w:rPr>
            </w:pPr>
          </w:p>
          <w:p w14:paraId="7482B894" w14:textId="77777777" w:rsidR="00A11284" w:rsidRPr="00A11284" w:rsidRDefault="00A11284" w:rsidP="007C055B">
            <w:pPr>
              <w:jc w:val="center"/>
              <w:rPr>
                <w:rFonts w:ascii="Sylfaen" w:hAnsi="Sylfaen"/>
                <w:sz w:val="18"/>
                <w:szCs w:val="18"/>
              </w:rPr>
            </w:pPr>
          </w:p>
          <w:p w14:paraId="55F008F7" w14:textId="77777777" w:rsidR="00A11284" w:rsidRPr="00A11284" w:rsidRDefault="00A11284" w:rsidP="007C055B">
            <w:pPr>
              <w:jc w:val="center"/>
              <w:rPr>
                <w:rFonts w:ascii="Sylfaen" w:hAnsi="Sylfaen"/>
                <w:sz w:val="18"/>
                <w:szCs w:val="18"/>
              </w:rPr>
            </w:pPr>
          </w:p>
          <w:p w14:paraId="7494C7AA" w14:textId="77777777" w:rsidR="00A11284" w:rsidRPr="00A11284" w:rsidRDefault="00A11284" w:rsidP="007C055B">
            <w:pPr>
              <w:jc w:val="center"/>
              <w:rPr>
                <w:rFonts w:ascii="Sylfaen" w:hAnsi="Sylfaen"/>
                <w:sz w:val="18"/>
                <w:szCs w:val="18"/>
              </w:rPr>
            </w:pPr>
          </w:p>
        </w:tc>
      </w:tr>
    </w:tbl>
    <w:p w14:paraId="06220B73" w14:textId="77777777" w:rsidR="00A11284" w:rsidRDefault="00A11284" w:rsidP="003B2F27">
      <w:pPr>
        <w:widowControl w:val="0"/>
        <w:spacing w:after="160" w:line="360" w:lineRule="auto"/>
        <w:jc w:val="center"/>
        <w:rPr>
          <w:rFonts w:ascii="GHEA Grapalat" w:hAnsi="GHEA Grapalat"/>
        </w:rPr>
        <w:sectPr w:rsidR="00A11284" w:rsidSect="00A11284">
          <w:footnotePr>
            <w:pos w:val="beneathText"/>
          </w:footnotePr>
          <w:pgSz w:w="16840" w:h="11907" w:orient="landscape" w:code="9"/>
          <w:pgMar w:top="1411" w:right="1138" w:bottom="749" w:left="1555" w:header="562" w:footer="562" w:gutter="0"/>
          <w:cols w:space="720"/>
          <w:titlePg/>
          <w:docGrid w:linePitch="326"/>
        </w:sectPr>
      </w:pPr>
    </w:p>
    <w:p w14:paraId="631DED21"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EA77F68" w14:textId="77777777" w:rsidTr="005B7138">
        <w:trPr>
          <w:jc w:val="center"/>
        </w:trPr>
        <w:tc>
          <w:tcPr>
            <w:tcW w:w="4536" w:type="dxa"/>
          </w:tcPr>
          <w:p w14:paraId="0E1EE73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299668C"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61FFF7D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3D35A3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4E395795"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8E1DA4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B7FA5E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B0BFC56"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5DC4749"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4ACF81FC"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15BA8C26"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309F3AFD"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7A6C3B0"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03AE3798"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4"/>
        <w:t>*</w:t>
      </w:r>
    </w:p>
    <w:p w14:paraId="4D9770F9"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1074"/>
        <w:gridCol w:w="747"/>
        <w:gridCol w:w="604"/>
        <w:gridCol w:w="720"/>
        <w:gridCol w:w="499"/>
        <w:gridCol w:w="603"/>
        <w:gridCol w:w="516"/>
        <w:gridCol w:w="501"/>
        <w:gridCol w:w="532"/>
        <w:gridCol w:w="541"/>
        <w:gridCol w:w="772"/>
        <w:gridCol w:w="599"/>
        <w:gridCol w:w="570"/>
        <w:gridCol w:w="541"/>
        <w:gridCol w:w="591"/>
      </w:tblGrid>
      <w:tr w:rsidR="003B2F27" w:rsidRPr="00F412AC" w14:paraId="3A1E5085" w14:textId="77777777" w:rsidTr="00A11284">
        <w:trPr>
          <w:trHeight w:val="333"/>
          <w:jc w:val="center"/>
        </w:trPr>
        <w:tc>
          <w:tcPr>
            <w:tcW w:w="10301" w:type="dxa"/>
            <w:gridSpan w:val="16"/>
          </w:tcPr>
          <w:p w14:paraId="45D5E77C"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56D334DA" w14:textId="77777777" w:rsidTr="00A11284">
        <w:trPr>
          <w:trHeight w:val="1633"/>
          <w:jc w:val="center"/>
        </w:trPr>
        <w:tc>
          <w:tcPr>
            <w:tcW w:w="891" w:type="dxa"/>
            <w:vAlign w:val="center"/>
          </w:tcPr>
          <w:p w14:paraId="3803DB4E"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74" w:type="dxa"/>
            <w:vAlign w:val="center"/>
          </w:tcPr>
          <w:p w14:paraId="070102C6"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747" w:type="dxa"/>
            <w:vAlign w:val="center"/>
          </w:tcPr>
          <w:p w14:paraId="4CD42BB0"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589" w:type="dxa"/>
            <w:gridSpan w:val="13"/>
            <w:vAlign w:val="center"/>
          </w:tcPr>
          <w:p w14:paraId="029CDCE7"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5"/>
              <w:t>**</w:t>
            </w:r>
          </w:p>
        </w:tc>
      </w:tr>
      <w:tr w:rsidR="003B2F27" w:rsidRPr="00F412AC" w14:paraId="169DABDA" w14:textId="77777777" w:rsidTr="00A11284">
        <w:trPr>
          <w:trHeight w:val="680"/>
          <w:jc w:val="center"/>
        </w:trPr>
        <w:tc>
          <w:tcPr>
            <w:tcW w:w="891" w:type="dxa"/>
          </w:tcPr>
          <w:p w14:paraId="7F9F6C1B" w14:textId="77777777" w:rsidR="003B2F27" w:rsidRPr="00F412AC" w:rsidRDefault="003B2F27" w:rsidP="005B7138">
            <w:pPr>
              <w:widowControl w:val="0"/>
              <w:spacing w:after="120"/>
              <w:jc w:val="center"/>
              <w:rPr>
                <w:rFonts w:ascii="GHEA Grapalat" w:hAnsi="GHEA Grapalat"/>
                <w:sz w:val="16"/>
              </w:rPr>
            </w:pPr>
          </w:p>
        </w:tc>
        <w:tc>
          <w:tcPr>
            <w:tcW w:w="1074" w:type="dxa"/>
          </w:tcPr>
          <w:p w14:paraId="220341A5" w14:textId="77777777" w:rsidR="003B2F27" w:rsidRPr="00F412AC" w:rsidRDefault="003B2F27" w:rsidP="005B7138">
            <w:pPr>
              <w:widowControl w:val="0"/>
              <w:spacing w:after="120"/>
              <w:jc w:val="center"/>
              <w:rPr>
                <w:rFonts w:ascii="GHEA Grapalat" w:hAnsi="GHEA Grapalat"/>
                <w:sz w:val="16"/>
              </w:rPr>
            </w:pPr>
          </w:p>
        </w:tc>
        <w:tc>
          <w:tcPr>
            <w:tcW w:w="747" w:type="dxa"/>
          </w:tcPr>
          <w:p w14:paraId="71FA17C0" w14:textId="77777777" w:rsidR="003B2F27" w:rsidRPr="00F412AC" w:rsidRDefault="003B2F27" w:rsidP="005B7138">
            <w:pPr>
              <w:widowControl w:val="0"/>
              <w:spacing w:after="120"/>
              <w:jc w:val="center"/>
              <w:rPr>
                <w:rFonts w:ascii="GHEA Grapalat" w:hAnsi="GHEA Grapalat"/>
                <w:sz w:val="16"/>
              </w:rPr>
            </w:pPr>
          </w:p>
        </w:tc>
        <w:tc>
          <w:tcPr>
            <w:tcW w:w="604" w:type="dxa"/>
            <w:vAlign w:val="center"/>
          </w:tcPr>
          <w:p w14:paraId="226E2586"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20" w:type="dxa"/>
            <w:vAlign w:val="center"/>
          </w:tcPr>
          <w:p w14:paraId="76A25A6C"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99" w:type="dxa"/>
            <w:vAlign w:val="center"/>
          </w:tcPr>
          <w:p w14:paraId="4D73CBC8" w14:textId="38C70EA5" w:rsidR="003B2F27" w:rsidRPr="00F412AC" w:rsidRDefault="00627B08" w:rsidP="005B7138">
            <w:pPr>
              <w:widowControl w:val="0"/>
              <w:spacing w:after="120"/>
              <w:ind w:left="-73" w:right="-73"/>
              <w:jc w:val="center"/>
              <w:rPr>
                <w:rFonts w:ascii="GHEA Grapalat" w:hAnsi="GHEA Grapalat"/>
                <w:sz w:val="16"/>
              </w:rPr>
            </w:pPr>
            <w:r w:rsidRPr="00F412AC">
              <w:rPr>
                <w:rFonts w:ascii="GHEA Grapalat" w:hAnsi="GHEA Grapalat"/>
                <w:sz w:val="16"/>
              </w:rPr>
              <w:t>М</w:t>
            </w:r>
            <w:r w:rsidR="003B2F27" w:rsidRPr="00F412AC">
              <w:rPr>
                <w:rFonts w:ascii="GHEA Grapalat" w:hAnsi="GHEA Grapalat"/>
                <w:sz w:val="16"/>
              </w:rPr>
              <w:t>арт</w:t>
            </w:r>
          </w:p>
        </w:tc>
        <w:tc>
          <w:tcPr>
            <w:tcW w:w="603" w:type="dxa"/>
            <w:vAlign w:val="center"/>
          </w:tcPr>
          <w:p w14:paraId="6E5D9CBB"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16" w:type="dxa"/>
            <w:vAlign w:val="center"/>
          </w:tcPr>
          <w:p w14:paraId="1852B36A"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01" w:type="dxa"/>
            <w:vAlign w:val="center"/>
          </w:tcPr>
          <w:p w14:paraId="37B99830"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32" w:type="dxa"/>
            <w:vAlign w:val="center"/>
          </w:tcPr>
          <w:p w14:paraId="6610497E"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41" w:type="dxa"/>
            <w:vAlign w:val="center"/>
          </w:tcPr>
          <w:p w14:paraId="19E061BC"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72" w:type="dxa"/>
            <w:vAlign w:val="center"/>
          </w:tcPr>
          <w:p w14:paraId="50121F8B"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99" w:type="dxa"/>
            <w:vAlign w:val="center"/>
          </w:tcPr>
          <w:p w14:paraId="625104D1"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570" w:type="dxa"/>
            <w:vAlign w:val="center"/>
          </w:tcPr>
          <w:p w14:paraId="5932A04A"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41" w:type="dxa"/>
            <w:vAlign w:val="center"/>
          </w:tcPr>
          <w:p w14:paraId="063C12F9"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590" w:type="dxa"/>
            <w:vAlign w:val="center"/>
          </w:tcPr>
          <w:p w14:paraId="49B09700"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A11284" w:rsidRPr="00F412AC" w14:paraId="7DA3988F" w14:textId="77777777" w:rsidTr="00A11284">
        <w:trPr>
          <w:trHeight w:val="333"/>
          <w:jc w:val="center"/>
        </w:trPr>
        <w:tc>
          <w:tcPr>
            <w:tcW w:w="891" w:type="dxa"/>
            <w:vAlign w:val="center"/>
          </w:tcPr>
          <w:p w14:paraId="39D67D4C" w14:textId="77777777" w:rsidR="00A11284" w:rsidRPr="00A11284" w:rsidRDefault="00A11284" w:rsidP="00A11284">
            <w:pPr>
              <w:widowControl w:val="0"/>
              <w:spacing w:after="120"/>
              <w:jc w:val="center"/>
              <w:rPr>
                <w:rFonts w:ascii="GHEA Grapalat" w:hAnsi="GHEA Grapalat"/>
                <w:sz w:val="16"/>
              </w:rPr>
            </w:pPr>
            <w:r w:rsidRPr="00A11284">
              <w:rPr>
                <w:rFonts w:ascii="GHEA Grapalat" w:hAnsi="GHEA Grapalat"/>
                <w:sz w:val="16"/>
              </w:rPr>
              <w:t>1</w:t>
            </w:r>
          </w:p>
        </w:tc>
        <w:tc>
          <w:tcPr>
            <w:tcW w:w="1074" w:type="dxa"/>
            <w:vAlign w:val="center"/>
          </w:tcPr>
          <w:p w14:paraId="7491A1CD" w14:textId="77777777" w:rsidR="00A11284" w:rsidRPr="00A11284" w:rsidRDefault="00A11284" w:rsidP="00A11284">
            <w:pPr>
              <w:pStyle w:val="ListParagraph"/>
              <w:widowControl w:val="0"/>
              <w:spacing w:after="120"/>
              <w:ind w:left="-90" w:firstLine="7"/>
              <w:jc w:val="center"/>
              <w:rPr>
                <w:rFonts w:ascii="GHEA Grapalat" w:hAnsi="GHEA Grapalat"/>
                <w:sz w:val="16"/>
              </w:rPr>
            </w:pPr>
            <w:r w:rsidRPr="00A11284">
              <w:rPr>
                <w:rFonts w:ascii="GHEA Grapalat" w:hAnsi="GHEA Grapalat"/>
                <w:sz w:val="16"/>
              </w:rPr>
              <w:t>79411210-2</w:t>
            </w:r>
          </w:p>
        </w:tc>
        <w:tc>
          <w:tcPr>
            <w:tcW w:w="747" w:type="dxa"/>
            <w:vAlign w:val="center"/>
          </w:tcPr>
          <w:p w14:paraId="11F92378" w14:textId="77777777" w:rsidR="00A11284" w:rsidRPr="00A11284" w:rsidRDefault="00A11284" w:rsidP="00A11284">
            <w:pPr>
              <w:pStyle w:val="ListParagraph"/>
              <w:widowControl w:val="0"/>
              <w:spacing w:after="120"/>
              <w:ind w:left="-90" w:firstLine="7"/>
              <w:jc w:val="center"/>
              <w:rPr>
                <w:rFonts w:ascii="GHEA Grapalat" w:hAnsi="GHEA Grapalat"/>
                <w:sz w:val="16"/>
              </w:rPr>
            </w:pPr>
            <w:r w:rsidRPr="00A11284">
              <w:rPr>
                <w:rFonts w:ascii="GHEA Grapalat" w:hAnsi="GHEA Grapalat"/>
                <w:sz w:val="16"/>
              </w:rPr>
              <w:t>консалтинговые услуги по закупкам</w:t>
            </w:r>
          </w:p>
        </w:tc>
        <w:tc>
          <w:tcPr>
            <w:tcW w:w="604" w:type="dxa"/>
            <w:vAlign w:val="center"/>
          </w:tcPr>
          <w:p w14:paraId="1DD27EF3" w14:textId="77777777" w:rsidR="00A11284" w:rsidRPr="00F412AC" w:rsidRDefault="00A11284" w:rsidP="005B7138">
            <w:pPr>
              <w:widowControl w:val="0"/>
              <w:spacing w:after="120"/>
              <w:jc w:val="center"/>
              <w:rPr>
                <w:rFonts w:ascii="GHEA Grapalat" w:hAnsi="GHEA Grapalat"/>
                <w:sz w:val="16"/>
              </w:rPr>
            </w:pPr>
            <w:r w:rsidRPr="00F412AC">
              <w:rPr>
                <w:rFonts w:ascii="GHEA Grapalat" w:hAnsi="GHEA Grapalat"/>
                <w:sz w:val="16"/>
              </w:rPr>
              <w:t>... %</w:t>
            </w:r>
          </w:p>
        </w:tc>
        <w:tc>
          <w:tcPr>
            <w:tcW w:w="720" w:type="dxa"/>
            <w:vAlign w:val="center"/>
          </w:tcPr>
          <w:p w14:paraId="2F5CE747" w14:textId="77777777" w:rsidR="00A11284" w:rsidRPr="00F412AC" w:rsidRDefault="00A11284" w:rsidP="005B7138">
            <w:pPr>
              <w:widowControl w:val="0"/>
              <w:spacing w:after="120"/>
              <w:jc w:val="center"/>
              <w:rPr>
                <w:rFonts w:ascii="GHEA Grapalat" w:hAnsi="GHEA Grapalat"/>
                <w:sz w:val="16"/>
              </w:rPr>
            </w:pPr>
            <w:r w:rsidRPr="00F412AC">
              <w:rPr>
                <w:rFonts w:ascii="GHEA Grapalat" w:hAnsi="GHEA Grapalat"/>
                <w:sz w:val="16"/>
              </w:rPr>
              <w:t>... %</w:t>
            </w:r>
          </w:p>
        </w:tc>
        <w:tc>
          <w:tcPr>
            <w:tcW w:w="499" w:type="dxa"/>
            <w:vAlign w:val="center"/>
          </w:tcPr>
          <w:p w14:paraId="1A214EB6"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3" w:type="dxa"/>
            <w:vAlign w:val="center"/>
          </w:tcPr>
          <w:p w14:paraId="0AD54D46"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16" w:type="dxa"/>
            <w:vAlign w:val="center"/>
          </w:tcPr>
          <w:p w14:paraId="34022FE7"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01" w:type="dxa"/>
            <w:vAlign w:val="center"/>
          </w:tcPr>
          <w:p w14:paraId="52F4709B"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32" w:type="dxa"/>
            <w:vAlign w:val="center"/>
          </w:tcPr>
          <w:p w14:paraId="0690D349"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41" w:type="dxa"/>
            <w:vAlign w:val="center"/>
          </w:tcPr>
          <w:p w14:paraId="7D065D59"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772" w:type="dxa"/>
            <w:vAlign w:val="center"/>
          </w:tcPr>
          <w:p w14:paraId="78382A9F"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9" w:type="dxa"/>
            <w:vAlign w:val="center"/>
          </w:tcPr>
          <w:p w14:paraId="1DC80961"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70" w:type="dxa"/>
            <w:vAlign w:val="center"/>
          </w:tcPr>
          <w:p w14:paraId="1E1C8C35"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41" w:type="dxa"/>
            <w:vAlign w:val="center"/>
          </w:tcPr>
          <w:p w14:paraId="483B890C" w14:textId="77777777" w:rsidR="00A11284" w:rsidRPr="00F412AC" w:rsidRDefault="00A11284"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14:paraId="2F056940" w14:textId="77777777" w:rsidR="00A11284" w:rsidRPr="00F412AC" w:rsidRDefault="00A11284" w:rsidP="005B7138">
            <w:pPr>
              <w:widowControl w:val="0"/>
              <w:spacing w:after="120"/>
              <w:jc w:val="center"/>
              <w:rPr>
                <w:rFonts w:ascii="GHEA Grapalat" w:hAnsi="GHEA Grapalat"/>
                <w:b/>
                <w:sz w:val="16"/>
              </w:rPr>
            </w:pPr>
            <w:r w:rsidRPr="00F412AC">
              <w:rPr>
                <w:rFonts w:ascii="GHEA Grapalat" w:hAnsi="GHEA Grapalat"/>
                <w:sz w:val="16"/>
              </w:rPr>
              <w:t>... %</w:t>
            </w:r>
          </w:p>
        </w:tc>
      </w:tr>
    </w:tbl>
    <w:p w14:paraId="08209DC3"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00B8E23" w14:textId="77777777" w:rsidTr="005B7138">
        <w:trPr>
          <w:jc w:val="center"/>
        </w:trPr>
        <w:tc>
          <w:tcPr>
            <w:tcW w:w="4536" w:type="dxa"/>
          </w:tcPr>
          <w:p w14:paraId="66510666"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4D6F589C"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43A7458B"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0323BC6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14:paraId="0CFFFCF6"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539823A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0E9D075E"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9306ACE"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17E2985"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14:paraId="46589EBE" w14:textId="77777777" w:rsidR="003B2F27" w:rsidRPr="00AD29CE" w:rsidRDefault="003B2F27" w:rsidP="003B2F27">
      <w:pPr>
        <w:widowControl w:val="0"/>
        <w:spacing w:after="160" w:line="360" w:lineRule="auto"/>
        <w:rPr>
          <w:rFonts w:ascii="GHEA Grapalat" w:hAnsi="GHEA Grapalat"/>
        </w:rPr>
        <w:sectPr w:rsidR="003B2F27" w:rsidRPr="00AD29CE" w:rsidSect="00EF4A5F">
          <w:footnotePr>
            <w:pos w:val="beneathText"/>
          </w:footnotePr>
          <w:pgSz w:w="11907" w:h="16840" w:code="9"/>
          <w:pgMar w:top="1134" w:right="747" w:bottom="1560" w:left="1418" w:header="561" w:footer="561" w:gutter="0"/>
          <w:cols w:space="720"/>
          <w:titlePg/>
          <w:docGrid w:linePitch="326"/>
        </w:sectPr>
      </w:pPr>
    </w:p>
    <w:p w14:paraId="50CECA8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283D297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D6B799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0"/>
        <w:gridCol w:w="14"/>
        <w:gridCol w:w="4926"/>
      </w:tblGrid>
      <w:tr w:rsidR="003B2F27" w:rsidRPr="00AD29CE" w:rsidDel="004B29A5" w14:paraId="7DFB1385" w14:textId="77777777" w:rsidTr="005B7138">
        <w:trPr>
          <w:tblCellSpacing w:w="7" w:type="dxa"/>
          <w:jc w:val="center"/>
        </w:trPr>
        <w:tc>
          <w:tcPr>
            <w:tcW w:w="0" w:type="auto"/>
            <w:gridSpan w:val="2"/>
            <w:vAlign w:val="center"/>
          </w:tcPr>
          <w:p w14:paraId="2F246FC5"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23E0B135"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01A16B6F" w14:textId="77777777" w:rsidTr="005B7138">
        <w:trPr>
          <w:tblCellSpacing w:w="7" w:type="dxa"/>
          <w:jc w:val="center"/>
        </w:trPr>
        <w:tc>
          <w:tcPr>
            <w:tcW w:w="0" w:type="auto"/>
            <w:vAlign w:val="center"/>
          </w:tcPr>
          <w:p w14:paraId="2428CA4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4BE4F47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983379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29F7BAAD"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1FC14223"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5412F08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75A29DF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A932A0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7ABF4C64"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7E2850D"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68170CC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57520BF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8A321FF" w14:textId="77777777" w:rsidR="003B2F27" w:rsidRPr="00AD29CE" w:rsidRDefault="003B2F27" w:rsidP="003B2F27">
      <w:pPr>
        <w:widowControl w:val="0"/>
        <w:spacing w:after="160" w:line="360" w:lineRule="auto"/>
        <w:ind w:firstLine="375"/>
        <w:rPr>
          <w:rFonts w:ascii="GHEA Grapalat" w:hAnsi="GHEA Grapalat"/>
          <w:iCs/>
          <w:color w:val="000000"/>
        </w:rPr>
      </w:pPr>
    </w:p>
    <w:p w14:paraId="155BEE9C"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02DD93C8"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097B04DD"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4F7639A9"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58EF765"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58B598F5"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49B9E2D8"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B404B43"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6C943E86"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0B491562" w14:textId="77777777" w:rsidTr="005B7138">
        <w:trPr>
          <w:jc w:val="center"/>
        </w:trPr>
        <w:tc>
          <w:tcPr>
            <w:tcW w:w="357" w:type="dxa"/>
            <w:vMerge w:val="restart"/>
            <w:vAlign w:val="center"/>
          </w:tcPr>
          <w:p w14:paraId="0E2F9E2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53D41C2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3472BC59" w14:textId="77777777" w:rsidTr="005B7138">
        <w:trPr>
          <w:jc w:val="center"/>
        </w:trPr>
        <w:tc>
          <w:tcPr>
            <w:tcW w:w="357" w:type="dxa"/>
            <w:vMerge/>
          </w:tcPr>
          <w:p w14:paraId="0DC604D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00B403A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14FCA77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3BB2120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396A243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37FC44C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63E71DE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5AF76228" w14:textId="77777777" w:rsidTr="005B7138">
        <w:trPr>
          <w:trHeight w:val="1105"/>
          <w:jc w:val="center"/>
        </w:trPr>
        <w:tc>
          <w:tcPr>
            <w:tcW w:w="357" w:type="dxa"/>
            <w:vMerge/>
            <w:tcBorders>
              <w:bottom w:val="single" w:sz="4" w:space="0" w:color="auto"/>
            </w:tcBorders>
          </w:tcPr>
          <w:p w14:paraId="30B07A3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7D4DB9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29BFC64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3D25E34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718C62E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31BAD81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67FFB4C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7C8184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257522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4CECDAB1" w14:textId="77777777" w:rsidTr="005B7138">
        <w:trPr>
          <w:jc w:val="center"/>
        </w:trPr>
        <w:tc>
          <w:tcPr>
            <w:tcW w:w="357" w:type="dxa"/>
            <w:vAlign w:val="center"/>
          </w:tcPr>
          <w:p w14:paraId="5F7D77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6B4BB02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51B221A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39C31C1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0D19F00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3719390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5DAE3D4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007298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475CC48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3C36776" w14:textId="77777777" w:rsidTr="005B7138">
        <w:trPr>
          <w:jc w:val="center"/>
        </w:trPr>
        <w:tc>
          <w:tcPr>
            <w:tcW w:w="357" w:type="dxa"/>
          </w:tcPr>
          <w:p w14:paraId="358EA79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3CBF5BC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14302BD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170FD04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54B6B59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00626F9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5B5F39E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6F3E765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4A4FD5A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2A65223D"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04DF481E"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817889D" w14:textId="77777777" w:rsidTr="005B7138">
        <w:trPr>
          <w:trHeight w:val="266"/>
          <w:tblCellSpacing w:w="7" w:type="dxa"/>
          <w:jc w:val="center"/>
        </w:trPr>
        <w:tc>
          <w:tcPr>
            <w:tcW w:w="0" w:type="auto"/>
            <w:vAlign w:val="center"/>
          </w:tcPr>
          <w:p w14:paraId="04DE651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62D8F40D"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5BD2CF49" w14:textId="77777777" w:rsidTr="005B7138">
        <w:trPr>
          <w:trHeight w:val="473"/>
          <w:tblCellSpacing w:w="7" w:type="dxa"/>
          <w:jc w:val="center"/>
        </w:trPr>
        <w:tc>
          <w:tcPr>
            <w:tcW w:w="0" w:type="auto"/>
            <w:vAlign w:val="center"/>
          </w:tcPr>
          <w:p w14:paraId="79E0CC78"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401104D7"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7F37F80"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36F31B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0AFBC0E0" w14:textId="77777777" w:rsidTr="005B7138">
        <w:trPr>
          <w:trHeight w:val="503"/>
          <w:tblCellSpacing w:w="7" w:type="dxa"/>
          <w:jc w:val="center"/>
        </w:trPr>
        <w:tc>
          <w:tcPr>
            <w:tcW w:w="0" w:type="auto"/>
            <w:vAlign w:val="center"/>
          </w:tcPr>
          <w:p w14:paraId="4166F7E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2640AD89"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1A4E341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45312F9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021A0A92" w14:textId="77777777" w:rsidTr="005B7138">
        <w:trPr>
          <w:trHeight w:val="281"/>
          <w:tblCellSpacing w:w="7" w:type="dxa"/>
          <w:jc w:val="center"/>
        </w:trPr>
        <w:tc>
          <w:tcPr>
            <w:tcW w:w="0" w:type="auto"/>
            <w:vAlign w:val="center"/>
          </w:tcPr>
          <w:p w14:paraId="7722FF0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149DBAF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3C14340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6E1D5BE4" w14:textId="77777777" w:rsidR="003B2F27" w:rsidRDefault="003B2F27" w:rsidP="003B2F27">
      <w:pPr>
        <w:rPr>
          <w:rFonts w:ascii="GHEA Grapalat" w:hAnsi="GHEA Grapalat"/>
        </w:rPr>
      </w:pPr>
      <w:r>
        <w:rPr>
          <w:rFonts w:ascii="GHEA Grapalat" w:hAnsi="GHEA Grapalat"/>
        </w:rPr>
        <w:br w:type="page"/>
      </w:r>
    </w:p>
    <w:p w14:paraId="775B3F1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02918DDD"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4FC05AB" w14:textId="77777777" w:rsidR="003B2F27" w:rsidRPr="00AD29CE" w:rsidRDefault="003B2F27" w:rsidP="003B2F27">
      <w:pPr>
        <w:widowControl w:val="0"/>
        <w:spacing w:after="160" w:line="360" w:lineRule="auto"/>
        <w:rPr>
          <w:rFonts w:ascii="GHEA Grapalat" w:hAnsi="GHEA Grapalat"/>
        </w:rPr>
      </w:pPr>
    </w:p>
    <w:p w14:paraId="7372354E"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7F73ED6A"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1D67F3EC"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8055451"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3F806804"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3C232AF5"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2C33DA1D"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C434D98"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D04AFDD"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7DB7D7C"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81"/>
        <w:gridCol w:w="2041"/>
        <w:gridCol w:w="1876"/>
      </w:tblGrid>
      <w:tr w:rsidR="003B2F27" w:rsidRPr="00AD29CE" w14:paraId="6DBC20E5"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69F3D6"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682D024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546EE52"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D31A6A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4D3B0A9"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673D73D7"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1BC8707"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894E458"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308E4C6" w14:textId="77777777" w:rsidR="003B2F27" w:rsidRPr="00AD29CE" w:rsidRDefault="003B2F27" w:rsidP="005B7138">
            <w:pPr>
              <w:widowControl w:val="0"/>
              <w:spacing w:after="120"/>
              <w:rPr>
                <w:rFonts w:ascii="GHEA Grapalat" w:hAnsi="GHEA Grapalat" w:cs="Sylfaen"/>
              </w:rPr>
            </w:pPr>
          </w:p>
        </w:tc>
      </w:tr>
      <w:tr w:rsidR="003B2F27" w:rsidRPr="00AD29CE" w14:paraId="2E4D9FF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B91FF3C"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AF96B80"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D9DEB02" w14:textId="77777777" w:rsidR="003B2F27" w:rsidRPr="00AD29CE" w:rsidRDefault="003B2F27" w:rsidP="005B7138">
            <w:pPr>
              <w:widowControl w:val="0"/>
              <w:spacing w:after="120"/>
              <w:rPr>
                <w:rFonts w:ascii="GHEA Grapalat" w:hAnsi="GHEA Grapalat" w:cs="Sylfaen"/>
              </w:rPr>
            </w:pPr>
          </w:p>
        </w:tc>
      </w:tr>
    </w:tbl>
    <w:p w14:paraId="72FDAFE6"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0951F21C" w14:textId="77777777" w:rsidR="003B2F27" w:rsidRDefault="003B2F27" w:rsidP="003B2F27">
      <w:pPr>
        <w:rPr>
          <w:rFonts w:ascii="GHEA Grapalat" w:hAnsi="GHEA Grapalat" w:cs="Sylfaen"/>
        </w:rPr>
      </w:pPr>
      <w:r>
        <w:rPr>
          <w:rFonts w:ascii="GHEA Grapalat" w:hAnsi="GHEA Grapalat" w:cs="Sylfaen"/>
        </w:rPr>
        <w:br w:type="page"/>
      </w:r>
    </w:p>
    <w:p w14:paraId="27C1D0B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170232A"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8"/>
        <w:gridCol w:w="4858"/>
      </w:tblGrid>
      <w:tr w:rsidR="003B2F27" w:rsidRPr="00AD29CE" w14:paraId="44A66663" w14:textId="77777777" w:rsidTr="005B7138">
        <w:tc>
          <w:tcPr>
            <w:tcW w:w="4785" w:type="dxa"/>
          </w:tcPr>
          <w:p w14:paraId="5601EEAE"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32E5CA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EB2C260"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6AD7B19E"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0BBD24AE" w14:textId="77777777" w:rsidTr="005B7138">
        <w:trPr>
          <w:tblCellSpacing w:w="7" w:type="dxa"/>
          <w:jc w:val="center"/>
        </w:trPr>
        <w:tc>
          <w:tcPr>
            <w:tcW w:w="0" w:type="auto"/>
            <w:vAlign w:val="center"/>
          </w:tcPr>
          <w:p w14:paraId="6FC5E4F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15ECFCF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3FB2777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C9DC5E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0EEA432A" w14:textId="77777777" w:rsidTr="005B7138">
        <w:trPr>
          <w:tblCellSpacing w:w="7" w:type="dxa"/>
          <w:jc w:val="center"/>
        </w:trPr>
        <w:tc>
          <w:tcPr>
            <w:tcW w:w="0" w:type="auto"/>
            <w:vAlign w:val="center"/>
          </w:tcPr>
          <w:p w14:paraId="7234D5D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6FFB8C03"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0374E3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4C183C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4FCEA01E" w14:textId="77777777" w:rsidTr="005B7138">
        <w:trPr>
          <w:tblCellSpacing w:w="7" w:type="dxa"/>
          <w:jc w:val="center"/>
        </w:trPr>
        <w:tc>
          <w:tcPr>
            <w:tcW w:w="0" w:type="auto"/>
            <w:vAlign w:val="center"/>
          </w:tcPr>
          <w:p w14:paraId="4C1F671E"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6BC3C0F6"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44E17764"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18ADFEAA"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660F703C" w14:textId="77777777" w:rsidR="008D352C" w:rsidRDefault="008D352C" w:rsidP="00B46D58">
      <w:pPr>
        <w:widowControl w:val="0"/>
        <w:spacing w:after="160"/>
        <w:ind w:left="-142" w:firstLine="142"/>
        <w:jc w:val="center"/>
        <w:rPr>
          <w:rFonts w:ascii="GHEA Grapalat" w:hAnsi="GHEA Grapalat"/>
          <w:i/>
          <w:lang w:val="en-US"/>
        </w:rPr>
      </w:pPr>
    </w:p>
    <w:p w14:paraId="79519BA3" w14:textId="77777777" w:rsidR="00CE3DEB" w:rsidRDefault="00CE3DEB" w:rsidP="00B46D58">
      <w:pPr>
        <w:widowControl w:val="0"/>
        <w:spacing w:after="160"/>
        <w:ind w:left="-142" w:firstLine="142"/>
        <w:jc w:val="center"/>
        <w:rPr>
          <w:rFonts w:ascii="GHEA Grapalat" w:hAnsi="GHEA Grapalat"/>
          <w:i/>
          <w:lang w:val="en-US"/>
        </w:rPr>
      </w:pPr>
    </w:p>
    <w:p w14:paraId="4ACCC75B" w14:textId="77777777" w:rsidR="00CE3DEB" w:rsidRDefault="00CE3DEB" w:rsidP="00B46D58">
      <w:pPr>
        <w:widowControl w:val="0"/>
        <w:spacing w:after="160"/>
        <w:ind w:left="-142" w:firstLine="142"/>
        <w:jc w:val="center"/>
        <w:rPr>
          <w:rFonts w:ascii="GHEA Grapalat" w:hAnsi="GHEA Grapalat"/>
          <w:i/>
          <w:lang w:val="en-US"/>
        </w:rPr>
      </w:pPr>
    </w:p>
    <w:p w14:paraId="2D08D3BD" w14:textId="77777777" w:rsidR="00CE3DEB" w:rsidRDefault="00CE3DEB" w:rsidP="00B46D58">
      <w:pPr>
        <w:widowControl w:val="0"/>
        <w:spacing w:after="160"/>
        <w:ind w:left="-142" w:firstLine="142"/>
        <w:jc w:val="center"/>
        <w:rPr>
          <w:rFonts w:ascii="GHEA Grapalat" w:hAnsi="GHEA Grapalat"/>
          <w:i/>
          <w:lang w:val="en-US"/>
        </w:rPr>
      </w:pPr>
    </w:p>
    <w:p w14:paraId="46AFBFCB" w14:textId="77777777" w:rsidR="00CE3DEB" w:rsidRDefault="00CE3DEB" w:rsidP="00B46D58">
      <w:pPr>
        <w:widowControl w:val="0"/>
        <w:spacing w:after="160"/>
        <w:ind w:left="-142" w:firstLine="142"/>
        <w:jc w:val="center"/>
        <w:rPr>
          <w:rFonts w:ascii="GHEA Grapalat" w:hAnsi="GHEA Grapalat"/>
          <w:i/>
          <w:lang w:val="en-US"/>
        </w:rPr>
      </w:pPr>
    </w:p>
    <w:p w14:paraId="5F5DA92F" w14:textId="77777777" w:rsidR="00CE3DEB" w:rsidRDefault="00CE3DEB" w:rsidP="00B46D58">
      <w:pPr>
        <w:widowControl w:val="0"/>
        <w:spacing w:after="160"/>
        <w:ind w:left="-142" w:firstLine="142"/>
        <w:jc w:val="center"/>
        <w:rPr>
          <w:rFonts w:ascii="GHEA Grapalat" w:hAnsi="GHEA Grapalat"/>
          <w:i/>
          <w:lang w:val="en-US"/>
        </w:rPr>
      </w:pPr>
    </w:p>
    <w:p w14:paraId="27305322" w14:textId="77777777" w:rsidR="00CE3DEB" w:rsidRDefault="00CE3DEB" w:rsidP="00B46D58">
      <w:pPr>
        <w:widowControl w:val="0"/>
        <w:spacing w:after="160"/>
        <w:ind w:left="-142" w:firstLine="142"/>
        <w:jc w:val="center"/>
        <w:rPr>
          <w:rFonts w:ascii="GHEA Grapalat" w:hAnsi="GHEA Grapalat"/>
          <w:i/>
          <w:lang w:val="en-US"/>
        </w:rPr>
      </w:pPr>
    </w:p>
    <w:p w14:paraId="03F1F7C7" w14:textId="77777777" w:rsidR="00CE3DEB" w:rsidRDefault="00CE3DEB" w:rsidP="00B46D58">
      <w:pPr>
        <w:widowControl w:val="0"/>
        <w:spacing w:after="160"/>
        <w:ind w:left="-142" w:firstLine="142"/>
        <w:jc w:val="center"/>
        <w:rPr>
          <w:rFonts w:ascii="GHEA Grapalat" w:hAnsi="GHEA Grapalat"/>
          <w:i/>
          <w:lang w:val="en-US"/>
        </w:rPr>
      </w:pPr>
    </w:p>
    <w:p w14:paraId="74BB3826" w14:textId="77777777" w:rsidR="00CE3DEB" w:rsidRDefault="00CE3DEB" w:rsidP="00B46D58">
      <w:pPr>
        <w:widowControl w:val="0"/>
        <w:spacing w:after="160"/>
        <w:ind w:left="-142" w:firstLine="142"/>
        <w:jc w:val="center"/>
        <w:rPr>
          <w:rFonts w:ascii="GHEA Grapalat" w:hAnsi="GHEA Grapalat"/>
          <w:i/>
          <w:lang w:val="en-US"/>
        </w:rPr>
      </w:pPr>
    </w:p>
    <w:p w14:paraId="4D66061C" w14:textId="77777777" w:rsidR="00CE3DEB" w:rsidRDefault="00CE3DEB" w:rsidP="00B46D58">
      <w:pPr>
        <w:widowControl w:val="0"/>
        <w:spacing w:after="160"/>
        <w:ind w:left="-142" w:firstLine="142"/>
        <w:jc w:val="center"/>
        <w:rPr>
          <w:rFonts w:ascii="GHEA Grapalat" w:hAnsi="GHEA Grapalat"/>
          <w:i/>
          <w:lang w:val="en-US"/>
        </w:rPr>
      </w:pPr>
    </w:p>
    <w:p w14:paraId="5E054732" w14:textId="77777777" w:rsidR="00CE3DEB" w:rsidRDefault="00CE3DEB" w:rsidP="00B46D58">
      <w:pPr>
        <w:widowControl w:val="0"/>
        <w:spacing w:after="160"/>
        <w:ind w:left="-142" w:firstLine="142"/>
        <w:jc w:val="center"/>
        <w:rPr>
          <w:rFonts w:ascii="GHEA Grapalat" w:hAnsi="GHEA Grapalat"/>
          <w:i/>
          <w:lang w:val="en-US"/>
        </w:rPr>
      </w:pPr>
    </w:p>
    <w:p w14:paraId="0B894001" w14:textId="77777777" w:rsidR="00CE3DEB" w:rsidRDefault="00CE3DEB" w:rsidP="00B46D58">
      <w:pPr>
        <w:widowControl w:val="0"/>
        <w:spacing w:after="160"/>
        <w:ind w:left="-142" w:firstLine="142"/>
        <w:jc w:val="center"/>
        <w:rPr>
          <w:rFonts w:ascii="GHEA Grapalat" w:hAnsi="GHEA Grapalat"/>
          <w:i/>
          <w:lang w:val="en-US"/>
        </w:rPr>
      </w:pPr>
    </w:p>
    <w:p w14:paraId="2B691CFD" w14:textId="77777777" w:rsidR="00CE3DEB" w:rsidRDefault="00CE3DEB" w:rsidP="00B46D58">
      <w:pPr>
        <w:widowControl w:val="0"/>
        <w:spacing w:after="160"/>
        <w:ind w:left="-142" w:firstLine="142"/>
        <w:jc w:val="center"/>
        <w:rPr>
          <w:rFonts w:ascii="GHEA Grapalat" w:hAnsi="GHEA Grapalat"/>
          <w:i/>
          <w:lang w:val="en-US"/>
        </w:rPr>
      </w:pPr>
    </w:p>
    <w:p w14:paraId="7A89D958" w14:textId="77777777" w:rsidR="00CE3DEB" w:rsidRDefault="00CE3DEB" w:rsidP="00B46D58">
      <w:pPr>
        <w:widowControl w:val="0"/>
        <w:spacing w:after="160"/>
        <w:ind w:left="-142" w:firstLine="142"/>
        <w:jc w:val="center"/>
        <w:rPr>
          <w:rFonts w:ascii="GHEA Grapalat" w:hAnsi="GHEA Grapalat"/>
          <w:i/>
          <w:lang w:val="en-US"/>
        </w:rPr>
      </w:pPr>
    </w:p>
    <w:p w14:paraId="1563F118" w14:textId="77777777" w:rsidR="00CE3DEB" w:rsidRDefault="00CE3DEB" w:rsidP="00B46D58">
      <w:pPr>
        <w:widowControl w:val="0"/>
        <w:spacing w:after="160"/>
        <w:ind w:left="-142" w:firstLine="142"/>
        <w:jc w:val="center"/>
        <w:rPr>
          <w:rFonts w:ascii="GHEA Grapalat" w:hAnsi="GHEA Grapalat"/>
          <w:i/>
          <w:lang w:val="en-US"/>
        </w:rPr>
      </w:pPr>
    </w:p>
    <w:p w14:paraId="3624DD64" w14:textId="77777777" w:rsidR="00CE3DEB" w:rsidRDefault="00CE3DEB" w:rsidP="00B46D58">
      <w:pPr>
        <w:widowControl w:val="0"/>
        <w:spacing w:after="160"/>
        <w:ind w:left="-142" w:firstLine="142"/>
        <w:jc w:val="center"/>
        <w:rPr>
          <w:rFonts w:ascii="GHEA Grapalat" w:hAnsi="GHEA Grapalat"/>
          <w:i/>
          <w:lang w:val="en-US"/>
        </w:rPr>
      </w:pPr>
    </w:p>
    <w:p w14:paraId="3F4E1D98"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32D22903"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w:t>
      </w:r>
      <w:proofErr w:type="gramStart"/>
      <w:r w:rsidRPr="00A33C34">
        <w:rPr>
          <w:rFonts w:ascii="GHEA Grapalat" w:hAnsi="GHEA Grapalat"/>
          <w:i/>
          <w:lang w:val="hy-AM"/>
        </w:rPr>
        <w:t xml:space="preserve">«  </w:t>
      </w:r>
      <w:proofErr w:type="gramEnd"/>
      <w:r w:rsidRPr="00A33C34">
        <w:rPr>
          <w:rFonts w:ascii="GHEA Grapalat" w:hAnsi="GHEA Grapalat"/>
          <w:i/>
          <w:lang w:val="hy-AM"/>
        </w:rPr>
        <w:t xml:space="preserve">  </w:t>
      </w:r>
      <w:proofErr w:type="gramStart"/>
      <w:r w:rsidRPr="00A33C34">
        <w:rPr>
          <w:rFonts w:ascii="GHEA Grapalat" w:hAnsi="GHEA Grapalat"/>
          <w:i/>
          <w:lang w:val="hy-AM"/>
        </w:rPr>
        <w:t xml:space="preserve">  »</w:t>
      </w:r>
      <w:proofErr w:type="gramEnd"/>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proofErr w:type="gramStart"/>
      <w:r w:rsidRPr="00A33C34">
        <w:rPr>
          <w:rFonts w:ascii="GHEA Grapalat" w:hAnsi="GHEA Grapalat"/>
          <w:i/>
        </w:rPr>
        <w:tab/>
        <w:t xml:space="preserve">  г.</w:t>
      </w:r>
      <w:proofErr w:type="gramEnd"/>
    </w:p>
    <w:p w14:paraId="437C14EF" w14:textId="77777777" w:rsidR="00CE3DEB" w:rsidRPr="00A33C34" w:rsidRDefault="00CE3DEB" w:rsidP="00CE3DEB">
      <w:pPr>
        <w:jc w:val="center"/>
        <w:rPr>
          <w:rFonts w:ascii="GHEA Grapalat" w:hAnsi="GHEA Grapalat" w:cs="GHEA Grapalat"/>
        </w:rPr>
      </w:pPr>
    </w:p>
    <w:p w14:paraId="0A3BDB2F"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3554630E" w14:textId="77777777" w:rsidR="00CE3DEB" w:rsidRPr="00A33C34" w:rsidRDefault="00CE3DEB" w:rsidP="00CE3DEB">
      <w:pPr>
        <w:jc w:val="center"/>
        <w:rPr>
          <w:rFonts w:ascii="GHEA Grapalat" w:hAnsi="GHEA Grapalat" w:cs="GHEA Grapalat"/>
          <w:lang w:val="hy-AM"/>
        </w:rPr>
      </w:pPr>
    </w:p>
    <w:p w14:paraId="0168E6C8"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306A4034"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772DD18C" w14:textId="77777777" w:rsidR="00CE3DEB" w:rsidRPr="00A33C34" w:rsidRDefault="00CE3DEB" w:rsidP="00CE3DEB">
      <w:pPr>
        <w:rPr>
          <w:rFonts w:ascii="GHEA Grapalat" w:hAnsi="GHEA Grapalat"/>
          <w:vertAlign w:val="superscript"/>
          <w:lang w:val="es-ES"/>
        </w:rPr>
      </w:pPr>
    </w:p>
    <w:p w14:paraId="33CCD837" w14:textId="77777777"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48F8AE0"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21CF8580"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314135F9"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2DC06D52"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4A2EB0CA" w14:textId="77777777" w:rsidR="00CE3DEB" w:rsidRPr="00A33C34" w:rsidRDefault="00CE3DEB" w:rsidP="00CE3DEB">
      <w:pPr>
        <w:rPr>
          <w:rFonts w:ascii="GHEA Grapalat" w:hAnsi="GHEA Grapalat" w:cs="Sylfaen"/>
          <w:sz w:val="20"/>
          <w:szCs w:val="20"/>
          <w:lang w:val="es-ES"/>
        </w:rPr>
      </w:pPr>
    </w:p>
    <w:p w14:paraId="7C411297" w14:textId="77777777"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w:t>
      </w:r>
      <w:proofErr w:type="gramStart"/>
      <w:r w:rsidRPr="00A33C34">
        <w:rPr>
          <w:rFonts w:ascii="GHEA Grapalat" w:hAnsi="GHEA Grapalat" w:cs="Sylfaen"/>
          <w:sz w:val="20"/>
          <w:szCs w:val="20"/>
        </w:rPr>
        <w:t>с условиями</w:t>
      </w:r>
      <w:proofErr w:type="gramEnd"/>
      <w:r w:rsidRPr="00A33C34">
        <w:rPr>
          <w:rFonts w:ascii="GHEA Grapalat" w:hAnsi="GHEA Grapalat" w:cs="Sylfaen"/>
          <w:sz w:val="20"/>
          <w:szCs w:val="20"/>
        </w:rPr>
        <w:t xml:space="preserve"> изложенными в пункте 7.12.</w:t>
      </w:r>
    </w:p>
    <w:p w14:paraId="6773298F" w14:textId="77777777" w:rsidR="00CE3DEB" w:rsidRPr="00A33C34" w:rsidRDefault="00CE3DEB" w:rsidP="00CE3DEB">
      <w:pPr>
        <w:jc w:val="center"/>
        <w:rPr>
          <w:rFonts w:ascii="GHEA Grapalat" w:hAnsi="GHEA Grapalat" w:cs="GHEA Grapalat"/>
          <w:lang w:val="es-ES"/>
        </w:rPr>
      </w:pPr>
    </w:p>
    <w:p w14:paraId="480E32C8" w14:textId="77777777" w:rsidR="00CE3DEB" w:rsidRPr="00A33C34" w:rsidRDefault="00CE3DEB" w:rsidP="00CE3DEB">
      <w:pPr>
        <w:ind w:firstLine="709"/>
        <w:rPr>
          <w:lang w:val="es-ES"/>
        </w:rPr>
      </w:pPr>
    </w:p>
    <w:p w14:paraId="63BF08B5" w14:textId="77777777" w:rsidR="00CE3DEB" w:rsidRPr="00A33C34" w:rsidRDefault="00CE3DEB" w:rsidP="00CE3DEB">
      <w:pPr>
        <w:ind w:firstLine="709"/>
        <w:rPr>
          <w:lang w:val="es-ES"/>
        </w:rPr>
      </w:pPr>
    </w:p>
    <w:p w14:paraId="32BDF0BB" w14:textId="77777777" w:rsidR="00CE3DEB" w:rsidRPr="00A33C34" w:rsidRDefault="00CE3DEB" w:rsidP="00CE3DEB">
      <w:pPr>
        <w:ind w:firstLine="709"/>
        <w:rPr>
          <w:lang w:val="es-ES"/>
        </w:rPr>
      </w:pPr>
    </w:p>
    <w:p w14:paraId="3BC8FBC4"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286F7322"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56A0AC87"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6D079454"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56D239D3"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5A012F4A" w14:textId="77777777" w:rsidR="00CE3DEB" w:rsidRPr="00A33C34" w:rsidRDefault="00CE3DEB" w:rsidP="00CE3DEB">
      <w:pPr>
        <w:jc w:val="center"/>
        <w:rPr>
          <w:rFonts w:ascii="GHEA Grapalat" w:hAnsi="GHEA Grapalat" w:cs="Sylfaen"/>
          <w:sz w:val="16"/>
          <w:szCs w:val="16"/>
          <w:lang w:val="es-ES"/>
        </w:rPr>
      </w:pPr>
    </w:p>
    <w:p w14:paraId="7A800957"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p w14:paraId="1CF3382F"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1B321" w14:textId="77777777" w:rsidR="00FC131B" w:rsidRDefault="00FC131B">
      <w:r>
        <w:separator/>
      </w:r>
    </w:p>
  </w:endnote>
  <w:endnote w:type="continuationSeparator" w:id="0">
    <w:p w14:paraId="16A83384" w14:textId="77777777" w:rsidR="00FC131B" w:rsidRDefault="00FC1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Open Sans"/>
    <w:panose1 w:val="020B0604020202020204"/>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1" w:usb1="00000000" w:usb2="00000000" w:usb3="00000000" w:csb0="00000005"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B0604020202020204"/>
    <w:charset w:val="00"/>
    <w:family w:val="roman"/>
    <w:pitch w:val="variable"/>
    <w:sig w:usb0="00000003" w:usb1="00000000" w:usb2="00000000" w:usb3="00000000" w:csb0="00000001" w:csb1="00000000"/>
  </w:font>
  <w:font w:name="Baltica">
    <w:altName w:val="Calibri"/>
    <w:panose1 w:val="020B0604020202020204"/>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20B0604020202020204"/>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F9DFFFFF" w:usb2="0000007F" w:usb3="00000000" w:csb0="003F01FF" w:csb1="00000000"/>
  </w:font>
  <w:font w:name="Times LatRus">
    <w:altName w:val="Times New Roman"/>
    <w:panose1 w:val="020B0604020202020204"/>
    <w:charset w:val="00"/>
    <w:family w:val="roman"/>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CC"/>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20B0604020202020204"/>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4906D5D7" w14:textId="77777777" w:rsidR="00835F4F" w:rsidRPr="00305BEC" w:rsidRDefault="00835F4F">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11284">
          <w:rPr>
            <w:rFonts w:ascii="GHEA Grapalat" w:hAnsi="GHEA Grapalat"/>
            <w:noProof/>
            <w:sz w:val="24"/>
            <w:szCs w:val="24"/>
          </w:rPr>
          <w:t>88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98D30" w14:textId="77777777" w:rsidR="00FC131B" w:rsidRDefault="00FC131B">
      <w:r>
        <w:separator/>
      </w:r>
    </w:p>
  </w:footnote>
  <w:footnote w:type="continuationSeparator" w:id="0">
    <w:p w14:paraId="764D8BDD" w14:textId="77777777" w:rsidR="00FC131B" w:rsidRDefault="00FC131B">
      <w:r>
        <w:continuationSeparator/>
      </w:r>
    </w:p>
  </w:footnote>
  <w:footnote w:id="1">
    <w:p w14:paraId="0C52E0D4" w14:textId="77777777" w:rsidR="00835F4F" w:rsidRPr="00617E69" w:rsidRDefault="00835F4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6287EDEB" w14:textId="77777777" w:rsidR="00835F4F" w:rsidRPr="00CD6B60" w:rsidRDefault="00835F4F"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3BF4676" w14:textId="77777777" w:rsidR="00835F4F" w:rsidRPr="001115E9" w:rsidRDefault="00835F4F"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BFEDA89" w14:textId="77777777" w:rsidR="00835F4F" w:rsidRPr="00CD6B60" w:rsidRDefault="00835F4F"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6B12800D" w14:textId="77777777" w:rsidR="00835F4F" w:rsidRPr="00123E8B" w:rsidRDefault="00835F4F" w:rsidP="002B51FB">
      <w:pPr>
        <w:widowControl w:val="0"/>
        <w:jc w:val="both"/>
        <w:rPr>
          <w:rFonts w:ascii="GHEA Grapalat" w:hAnsi="GHEA Grapalat"/>
          <w:i/>
          <w:sz w:val="19"/>
          <w:szCs w:val="19"/>
        </w:rPr>
      </w:pPr>
      <w:r>
        <w:rPr>
          <w:rStyle w:val="FootnoteReference"/>
          <w:rFonts w:ascii="Times Armenian" w:hAnsi="Times Armenian"/>
          <w:sz w:val="20"/>
          <w:szCs w:val="20"/>
        </w:rPr>
        <w:t>6</w:t>
      </w:r>
      <w:r>
        <w:rPr>
          <w:rFonts w:ascii="Times Armenian" w:hAnsi="Times Armenian"/>
          <w:sz w:val="20"/>
          <w:szCs w:val="20"/>
        </w:rPr>
        <w:t xml:space="preserve"> </w:t>
      </w:r>
      <w:r w:rsidRPr="00123E8B">
        <w:rPr>
          <w:rFonts w:ascii="GHEA Grapalat" w:hAnsi="GHEA Grapalat"/>
          <w:i/>
          <w:sz w:val="19"/>
          <w:szCs w:val="19"/>
        </w:rPr>
        <w:t xml:space="preserve">При организации закупок по конкурсу или по запросу котировок, настоящее предложение исключается из приглашения, если </w:t>
      </w:r>
    </w:p>
    <w:p w14:paraId="3FC75B19" w14:textId="77777777" w:rsidR="00835F4F" w:rsidRPr="00123E8B" w:rsidRDefault="00835F4F" w:rsidP="002B51FB">
      <w:pPr>
        <w:widowControl w:val="0"/>
        <w:jc w:val="both"/>
        <w:rPr>
          <w:rFonts w:ascii="GHEA Grapalat" w:hAnsi="GHEA Grapalat"/>
          <w:i/>
          <w:sz w:val="19"/>
          <w:szCs w:val="19"/>
        </w:rPr>
      </w:pPr>
      <w:r w:rsidRPr="00123E8B">
        <w:rPr>
          <w:rFonts w:ascii="GHEA Grapalat" w:hAnsi="GHEA Grapalat"/>
          <w:i/>
          <w:sz w:val="19"/>
          <w:szCs w:val="19"/>
        </w:rPr>
        <w:t xml:space="preserve">-процедура закупки организована на основании 1-ого пункта части 6 статьи 15 Закона, </w:t>
      </w:r>
    </w:p>
    <w:p w14:paraId="5DFEA8F8" w14:textId="77777777" w:rsidR="00835F4F" w:rsidRPr="00123E8B" w:rsidRDefault="00835F4F" w:rsidP="005B2723">
      <w:pPr>
        <w:widowControl w:val="0"/>
        <w:tabs>
          <w:tab w:val="left" w:pos="142"/>
        </w:tabs>
        <w:ind w:left="142" w:hanging="142"/>
        <w:jc w:val="both"/>
        <w:rPr>
          <w:rFonts w:ascii="GHEA Grapalat" w:hAnsi="GHEA Grapalat"/>
          <w:i/>
          <w:sz w:val="19"/>
          <w:szCs w:val="19"/>
        </w:rPr>
      </w:pPr>
      <w:r w:rsidRPr="00123E8B">
        <w:rPr>
          <w:rFonts w:ascii="GHEA Grapalat" w:hAnsi="GHEA Grapalat"/>
          <w:i/>
          <w:sz w:val="19"/>
          <w:szCs w:val="19"/>
        </w:rPr>
        <w:t>- запланированная (прогнозируемая) общая цена закупки услуги по заявке на закупку в рамках данной процедуры не превышает 25 млн. драмов РА.</w:t>
      </w:r>
    </w:p>
  </w:footnote>
  <w:footnote w:id="3">
    <w:p w14:paraId="0DA51899" w14:textId="77777777" w:rsidR="00835F4F" w:rsidRPr="00C24DBE" w:rsidRDefault="00835F4F"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11AD6BA5" w14:textId="77777777" w:rsidR="00835F4F" w:rsidRPr="005838BB" w:rsidRDefault="00835F4F" w:rsidP="00AF1F59">
      <w:pPr>
        <w:pStyle w:val="FootnoteText"/>
        <w:jc w:val="both"/>
        <w:rPr>
          <w:rFonts w:asciiTheme="minorHAnsi" w:hAnsiTheme="minorHAnsi"/>
        </w:rPr>
      </w:pPr>
    </w:p>
    <w:p w14:paraId="4507460C" w14:textId="77777777" w:rsidR="00835F4F" w:rsidRPr="00D3436F" w:rsidRDefault="00835F4F"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43172189" w14:textId="77777777" w:rsidR="00835F4F" w:rsidRPr="000811C1" w:rsidRDefault="00835F4F">
      <w:pPr>
        <w:pStyle w:val="FootnoteText"/>
        <w:rPr>
          <w:rFonts w:asciiTheme="minorHAnsi" w:hAnsiTheme="minorHAnsi"/>
        </w:rPr>
      </w:pPr>
    </w:p>
  </w:footnote>
  <w:footnote w:id="4">
    <w:p w14:paraId="696E632D" w14:textId="77777777" w:rsidR="00835F4F" w:rsidRPr="008842CE" w:rsidRDefault="00835F4F"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ADFB074" w14:textId="77777777" w:rsidR="00835F4F" w:rsidRPr="000811C1" w:rsidRDefault="00835F4F">
      <w:pPr>
        <w:pStyle w:val="FootnoteText"/>
        <w:rPr>
          <w:lang w:val="af-ZA"/>
        </w:rPr>
      </w:pPr>
    </w:p>
  </w:footnote>
  <w:footnote w:id="5">
    <w:p w14:paraId="02813CB1" w14:textId="77777777" w:rsidR="00835F4F" w:rsidRPr="00B15560" w:rsidRDefault="00835F4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33021104" w14:textId="77777777" w:rsidR="00835F4F" w:rsidRPr="000811C1" w:rsidRDefault="00835F4F" w:rsidP="0027573B">
      <w:pPr>
        <w:pStyle w:val="FootnoteText"/>
        <w:rPr>
          <w:rFonts w:ascii="Sylfaen" w:hAnsi="Sylfaen"/>
          <w:sz w:val="18"/>
          <w:szCs w:val="18"/>
        </w:rPr>
      </w:pPr>
    </w:p>
  </w:footnote>
  <w:footnote w:id="6">
    <w:p w14:paraId="7153A191" w14:textId="77777777" w:rsidR="00835F4F" w:rsidRDefault="00835F4F" w:rsidP="006B3E56">
      <w:pPr>
        <w:jc w:val="both"/>
      </w:pPr>
    </w:p>
    <w:p w14:paraId="306A23B9" w14:textId="77777777" w:rsidR="00835F4F" w:rsidRDefault="00835F4F" w:rsidP="007906A2">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2E94732" w14:textId="77777777" w:rsidR="00835F4F" w:rsidRPr="00503980" w:rsidRDefault="00835F4F"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1.4"</w:t>
      </w:r>
    </w:p>
    <w:p w14:paraId="7A5D44F1" w14:textId="77777777" w:rsidR="00835F4F" w:rsidRPr="003905B4" w:rsidRDefault="00835F4F"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672AD473" w14:textId="77777777" w:rsidR="00835F4F" w:rsidRPr="008D64EE" w:rsidRDefault="00835F4F" w:rsidP="006B3E56">
      <w:pPr>
        <w:pStyle w:val="FootnoteText"/>
        <w:rPr>
          <w:rFonts w:asciiTheme="minorHAnsi" w:hAnsiTheme="minorHAnsi"/>
        </w:rPr>
      </w:pPr>
    </w:p>
  </w:footnote>
  <w:footnote w:id="7">
    <w:p w14:paraId="71252634" w14:textId="77777777" w:rsidR="00835F4F" w:rsidRPr="00D3436F" w:rsidRDefault="00835F4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39377E58" w14:textId="77777777" w:rsidR="00835F4F" w:rsidRPr="00D3436F" w:rsidRDefault="00835F4F">
      <w:pPr>
        <w:pStyle w:val="FootnoteText"/>
        <w:rPr>
          <w:lang w:val="es-ES"/>
        </w:rPr>
      </w:pPr>
    </w:p>
  </w:footnote>
  <w:footnote w:id="8">
    <w:p w14:paraId="20F6CD90" w14:textId="77777777" w:rsidR="00835F4F" w:rsidRPr="008842CE" w:rsidRDefault="00835F4F" w:rsidP="000A214C">
      <w:pPr>
        <w:pStyle w:val="FootnoteText"/>
        <w:jc w:val="both"/>
      </w:pPr>
    </w:p>
  </w:footnote>
  <w:footnote w:id="9">
    <w:p w14:paraId="3738CDC0" w14:textId="77777777" w:rsidR="00835F4F" w:rsidRPr="006F5F33" w:rsidRDefault="00835F4F"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193A20AF" w14:textId="77777777" w:rsidR="00835F4F" w:rsidRPr="006F5F33" w:rsidRDefault="00835F4F"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66049C8F" w14:textId="77777777" w:rsidR="00835F4F" w:rsidRPr="006F5F33" w:rsidRDefault="00835F4F"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59F7029F" w14:textId="77777777" w:rsidR="00835F4F" w:rsidRPr="00E40AC8" w:rsidRDefault="00835F4F"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13">
    <w:p w14:paraId="742C8472" w14:textId="77777777" w:rsidR="00835F4F" w:rsidRPr="00E40AC8" w:rsidRDefault="00835F4F"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4">
    <w:p w14:paraId="6AE1FED3" w14:textId="77777777" w:rsidR="00835F4F" w:rsidRPr="00CA2754" w:rsidRDefault="00835F4F"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7AF9D6C4" w14:textId="77777777" w:rsidR="00835F4F" w:rsidRPr="00CA2754" w:rsidRDefault="00835F4F" w:rsidP="003B2F27">
      <w:pPr>
        <w:pStyle w:val="FootnoteText"/>
        <w:jc w:val="both"/>
        <w:rPr>
          <w:sz w:val="2"/>
          <w:szCs w:val="2"/>
        </w:rPr>
      </w:pPr>
    </w:p>
  </w:footnote>
  <w:footnote w:id="15">
    <w:p w14:paraId="5DB10F9E" w14:textId="77777777" w:rsidR="00835F4F" w:rsidRPr="00CA2754" w:rsidRDefault="00835F4F"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259562086">
    <w:abstractNumId w:val="20"/>
  </w:num>
  <w:num w:numId="2" w16cid:durableId="1490486258">
    <w:abstractNumId w:val="10"/>
  </w:num>
  <w:num w:numId="3" w16cid:durableId="877006841">
    <w:abstractNumId w:val="19"/>
  </w:num>
  <w:num w:numId="4" w16cid:durableId="204951327">
    <w:abstractNumId w:val="14"/>
  </w:num>
  <w:num w:numId="5" w16cid:durableId="831258782">
    <w:abstractNumId w:val="24"/>
  </w:num>
  <w:num w:numId="6" w16cid:durableId="1977835517">
    <w:abstractNumId w:val="20"/>
    <w:lvlOverride w:ilvl="0">
      <w:startOverride w:val="1"/>
    </w:lvlOverride>
    <w:lvlOverride w:ilvl="1"/>
    <w:lvlOverride w:ilvl="2"/>
    <w:lvlOverride w:ilvl="3"/>
    <w:lvlOverride w:ilvl="4"/>
    <w:lvlOverride w:ilvl="5"/>
    <w:lvlOverride w:ilvl="6"/>
    <w:lvlOverride w:ilvl="7"/>
    <w:lvlOverride w:ilvl="8"/>
  </w:num>
  <w:num w:numId="7" w16cid:durableId="9032996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31789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9677562">
    <w:abstractNumId w:val="16"/>
  </w:num>
  <w:num w:numId="10" w16cid:durableId="1172263418">
    <w:abstractNumId w:val="5"/>
  </w:num>
  <w:num w:numId="11" w16cid:durableId="718550738">
    <w:abstractNumId w:val="8"/>
  </w:num>
  <w:num w:numId="12" w16cid:durableId="1469977699">
    <w:abstractNumId w:val="28"/>
  </w:num>
  <w:num w:numId="13" w16cid:durableId="2017926911">
    <w:abstractNumId w:val="26"/>
  </w:num>
  <w:num w:numId="14" w16cid:durableId="1346589513">
    <w:abstractNumId w:val="12"/>
  </w:num>
  <w:num w:numId="15" w16cid:durableId="399183365">
    <w:abstractNumId w:val="27"/>
  </w:num>
  <w:num w:numId="16" w16cid:durableId="1626277641">
    <w:abstractNumId w:val="13"/>
  </w:num>
  <w:num w:numId="17" w16cid:durableId="1233999702">
    <w:abstractNumId w:val="6"/>
  </w:num>
  <w:num w:numId="18" w16cid:durableId="1425149526">
    <w:abstractNumId w:val="1"/>
  </w:num>
  <w:num w:numId="19" w16cid:durableId="615908720">
    <w:abstractNumId w:val="15"/>
  </w:num>
  <w:num w:numId="20" w16cid:durableId="252514660">
    <w:abstractNumId w:val="15"/>
  </w:num>
  <w:num w:numId="21" w16cid:durableId="2070108776">
    <w:abstractNumId w:val="17"/>
  </w:num>
  <w:num w:numId="22" w16cid:durableId="347681610">
    <w:abstractNumId w:val="21"/>
  </w:num>
  <w:num w:numId="23" w16cid:durableId="1108744361">
    <w:abstractNumId w:val="7"/>
  </w:num>
  <w:num w:numId="24" w16cid:durableId="1167398621">
    <w:abstractNumId w:val="17"/>
  </w:num>
  <w:num w:numId="25" w16cid:durableId="299043992">
    <w:abstractNumId w:val="11"/>
  </w:num>
  <w:num w:numId="26" w16cid:durableId="1190491313">
    <w:abstractNumId w:val="4"/>
  </w:num>
  <w:num w:numId="27" w16cid:durableId="1358506430">
    <w:abstractNumId w:val="3"/>
  </w:num>
  <w:num w:numId="28" w16cid:durableId="453210237">
    <w:abstractNumId w:val="0"/>
  </w:num>
  <w:num w:numId="29" w16cid:durableId="1123620854">
    <w:abstractNumId w:val="9"/>
  </w:num>
  <w:num w:numId="30" w16cid:durableId="1979842687">
    <w:abstractNumId w:val="25"/>
  </w:num>
  <w:num w:numId="31" w16cid:durableId="570236055">
    <w:abstractNumId w:val="22"/>
  </w:num>
  <w:num w:numId="32" w16cid:durableId="534512792">
    <w:abstractNumId w:val="23"/>
  </w:num>
  <w:num w:numId="33" w16cid:durableId="1905870864">
    <w:abstractNumId w:val="18"/>
  </w:num>
  <w:num w:numId="34" w16cid:durableId="805204218">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A7CAC"/>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834"/>
    <w:rsid w:val="001F5FDE"/>
    <w:rsid w:val="001F6578"/>
    <w:rsid w:val="001F74F4"/>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465A"/>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1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128"/>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23"/>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B52"/>
    <w:rsid w:val="00301EBE"/>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F1"/>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19F"/>
    <w:rsid w:val="003A5533"/>
    <w:rsid w:val="003A62A4"/>
    <w:rsid w:val="003A645E"/>
    <w:rsid w:val="003A6791"/>
    <w:rsid w:val="003A734A"/>
    <w:rsid w:val="003A792E"/>
    <w:rsid w:val="003A7A2C"/>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5E31"/>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185A"/>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91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777"/>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26"/>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6F55"/>
    <w:rsid w:val="0062725C"/>
    <w:rsid w:val="00627B08"/>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8E9"/>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42B"/>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5F4F"/>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483"/>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961"/>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8AF"/>
    <w:rsid w:val="009B24E0"/>
    <w:rsid w:val="009B2CB5"/>
    <w:rsid w:val="009B3CA3"/>
    <w:rsid w:val="009B4B35"/>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84"/>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C15"/>
    <w:rsid w:val="00A779D8"/>
    <w:rsid w:val="00A804F2"/>
    <w:rsid w:val="00A8081F"/>
    <w:rsid w:val="00A80BA2"/>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C46"/>
    <w:rsid w:val="00AA2E36"/>
    <w:rsid w:val="00AA33AA"/>
    <w:rsid w:val="00AA3BAA"/>
    <w:rsid w:val="00AA4DC0"/>
    <w:rsid w:val="00AA515D"/>
    <w:rsid w:val="00AA5305"/>
    <w:rsid w:val="00AA567C"/>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D93"/>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69FD"/>
    <w:rsid w:val="00CB759C"/>
    <w:rsid w:val="00CB7915"/>
    <w:rsid w:val="00CB79A4"/>
    <w:rsid w:val="00CC0326"/>
    <w:rsid w:val="00CC0A8D"/>
    <w:rsid w:val="00CC173E"/>
    <w:rsid w:val="00CC18C4"/>
    <w:rsid w:val="00CC19EC"/>
    <w:rsid w:val="00CC1CF1"/>
    <w:rsid w:val="00CC378E"/>
    <w:rsid w:val="00CC3BAC"/>
    <w:rsid w:val="00CC4C4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1DB3"/>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D7A33"/>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41B"/>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35F"/>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309"/>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4A5F"/>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6663"/>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17A1"/>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131B"/>
    <w:rsid w:val="00FC22F4"/>
    <w:rsid w:val="00FC283C"/>
    <w:rsid w:val="00FC2FB3"/>
    <w:rsid w:val="00FC4412"/>
    <w:rsid w:val="00FC4B16"/>
    <w:rsid w:val="00FC5373"/>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0D337"/>
  <w15:docId w15:val="{718E79BF-F30A-434F-992D-186B5AE5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semiHidden/>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B2550C"/>
    <w:rPr>
      <w:rFonts w:ascii="Courier New" w:hAnsi="Courier New" w:cs="Courier New"/>
      <w:lang w:val="en-US" w:eastAsia="en-US" w:bidi="ar-SA"/>
    </w:rPr>
  </w:style>
  <w:style w:type="character" w:customStyle="1" w:styleId="y2iqfc">
    <w:name w:val="y2iqfc"/>
    <w:basedOn w:val="DefaultParagraphFont"/>
    <w:rsid w:val="00B2550C"/>
  </w:style>
  <w:style w:type="character" w:customStyle="1" w:styleId="rynqvb">
    <w:name w:val="rynqvb"/>
    <w:basedOn w:val="DefaultParagraphFont"/>
    <w:rsid w:val="00835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B0DFE-80E9-4A20-94CD-521BAEE16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98</Pages>
  <Words>18911</Words>
  <Characters>107797</Characters>
  <Application>Microsoft Office Word</Application>
  <DocSecurity>0</DocSecurity>
  <Lines>898</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126456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Microsoft Office User</cp:lastModifiedBy>
  <cp:revision>6</cp:revision>
  <cp:lastPrinted>2018-02-16T07:12:00Z</cp:lastPrinted>
  <dcterms:created xsi:type="dcterms:W3CDTF">2025-07-24T20:48:00Z</dcterms:created>
  <dcterms:modified xsi:type="dcterms:W3CDTF">2025-07-28T20:00:00Z</dcterms:modified>
</cp:coreProperties>
</file>